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E1BB0" w:rsidP="0033098F" w:rsidRDefault="004A0261" w14:paraId="7017DE40" w14:textId="7343F5A2">
      <w:pPr>
        <w:spacing w:after="0" w:line="240" w:lineRule="auto"/>
        <w:jc w:val="right"/>
        <w:rPr>
          <w:rFonts w:ascii="Times New Roman" w:hAnsi="Times New Roman" w:cs="Times New Roman"/>
        </w:rPr>
      </w:pPr>
      <w:del w:author="Aili Sandre - JUSTDIGI" w:date="2025-09-15T10:07:00Z" w16du:dateUtc="2025-09-15T07:07:00Z" w:id="0">
        <w:r w:rsidDel="002337EA">
          <w:rPr>
            <w:rFonts w:ascii="Times New Roman" w:hAnsi="Times New Roman" w:cs="Times New Roman"/>
          </w:rPr>
          <w:delText xml:space="preserve">          </w:delText>
        </w:r>
      </w:del>
      <w:r w:rsidR="009E1BB0">
        <w:rPr>
          <w:rFonts w:ascii="Times New Roman" w:hAnsi="Times New Roman" w:cs="Times New Roman"/>
        </w:rPr>
        <w:t>EELNÕU</w:t>
      </w:r>
    </w:p>
    <w:p w:rsidRPr="009E1BB0" w:rsidR="009E1BB0" w:rsidP="0033098F" w:rsidRDefault="007F4388" w14:paraId="2508030C" w14:textId="460FE7A3">
      <w:pPr>
        <w:spacing w:after="0" w:line="240" w:lineRule="auto"/>
        <w:jc w:val="right"/>
        <w:rPr>
          <w:rFonts w:ascii="Times New Roman" w:hAnsi="Times New Roman" w:cs="Times New Roman"/>
        </w:rPr>
      </w:pPr>
      <w:r>
        <w:rPr>
          <w:rFonts w:ascii="Times New Roman" w:hAnsi="Times New Roman" w:cs="Times New Roman"/>
        </w:rPr>
        <w:t>10.09</w:t>
      </w:r>
      <w:r w:rsidR="009E1BB0">
        <w:rPr>
          <w:rFonts w:ascii="Times New Roman" w:hAnsi="Times New Roman" w:cs="Times New Roman"/>
        </w:rPr>
        <w:t>.2025</w:t>
      </w:r>
    </w:p>
    <w:p w:rsidRPr="001D5802" w:rsidR="00041401" w:rsidP="0033098F" w:rsidRDefault="00041401" w14:paraId="3CFA0A01" w14:textId="77777777" w14:noSpellErr="1">
      <w:pPr>
        <w:spacing w:after="0" w:line="240" w:lineRule="auto"/>
        <w:jc w:val="center"/>
        <w:rPr>
          <w:rFonts w:ascii="Times New Roman" w:hAnsi="Times New Roman" w:cs="Times New Roman"/>
          <w:b w:val="1"/>
          <w:bCs w:val="1"/>
          <w:rPrChange w:author="Aili Sandre - JUSTDIGI" w:date="2025-09-15T10:07:00Z" w16du:dateUtc="2025-09-15T07:07:00Z" w:id="353131287">
            <w:rPr>
              <w:rFonts w:ascii="Times New Roman" w:hAnsi="Times New Roman" w:cs="Times New Roman"/>
              <w:b w:val="1"/>
              <w:bCs w:val="1"/>
              <w:sz w:val="32"/>
              <w:szCs w:val="32"/>
            </w:rPr>
          </w:rPrChange>
        </w:rPr>
      </w:pPr>
      <w:commentRangeStart w:id="472179437"/>
      <w:commentRangeEnd w:id="472179437"/>
      <w:r>
        <w:rPr>
          <w:rStyle w:val="CommentReference"/>
        </w:rPr>
        <w:commentReference w:id="472179437"/>
      </w:r>
    </w:p>
    <w:p w:rsidR="001B312C" w:rsidP="0033098F" w:rsidRDefault="3269EADA" w14:paraId="5094C42C" w14:textId="79BECC21">
      <w:pPr>
        <w:spacing w:after="0" w:line="240" w:lineRule="auto"/>
        <w:jc w:val="center"/>
        <w:rPr>
          <w:rFonts w:ascii="Times New Roman" w:hAnsi="Times New Roman" w:cs="Times New Roman"/>
          <w:b w:val="1"/>
          <w:bCs w:val="1"/>
          <w:sz w:val="32"/>
          <w:szCs w:val="32"/>
        </w:rPr>
      </w:pPr>
      <w:r w:rsidRPr="3469F29C" w:rsidR="0BB9D2E4">
        <w:rPr>
          <w:rFonts w:ascii="Times New Roman" w:hAnsi="Times New Roman" w:cs="Times New Roman"/>
          <w:b w:val="1"/>
          <w:bCs w:val="1"/>
          <w:sz w:val="32"/>
          <w:szCs w:val="32"/>
        </w:rPr>
        <w:t>Maksukorralduse seaduse</w:t>
      </w:r>
      <w:r w:rsidRPr="3469F29C" w:rsidR="37A39381">
        <w:rPr>
          <w:rFonts w:ascii="Times New Roman" w:hAnsi="Times New Roman" w:cs="Times New Roman"/>
          <w:b w:val="1"/>
          <w:bCs w:val="1"/>
          <w:sz w:val="32"/>
          <w:szCs w:val="32"/>
        </w:rPr>
        <w:t xml:space="preserve"> </w:t>
      </w:r>
      <w:r w:rsidRPr="3469F29C" w:rsidR="6F245A2D">
        <w:rPr>
          <w:rFonts w:ascii="Times New Roman" w:hAnsi="Times New Roman" w:cs="Times New Roman"/>
          <w:b w:val="1"/>
          <w:bCs w:val="1"/>
          <w:sz w:val="32"/>
          <w:szCs w:val="32"/>
        </w:rPr>
        <w:t>ning</w:t>
      </w:r>
      <w:r w:rsidRPr="3469F29C" w:rsidR="3D4AEA0A">
        <w:rPr>
          <w:rFonts w:ascii="Times New Roman" w:hAnsi="Times New Roman" w:cs="Times New Roman"/>
          <w:b w:val="1"/>
          <w:bCs w:val="1"/>
          <w:sz w:val="32"/>
          <w:szCs w:val="32"/>
        </w:rPr>
        <w:t xml:space="preserve"> </w:t>
      </w:r>
      <w:r w:rsidRPr="3469F29C" w:rsidR="69B40FCA">
        <w:rPr>
          <w:rFonts w:ascii="Times New Roman" w:hAnsi="Times New Roman" w:cs="Times New Roman"/>
          <w:b w:val="1"/>
          <w:bCs w:val="1"/>
          <w:sz w:val="32"/>
          <w:szCs w:val="32"/>
        </w:rPr>
        <w:t>r</w:t>
      </w:r>
      <w:r w:rsidRPr="3469F29C" w:rsidR="3D4AEA0A">
        <w:rPr>
          <w:rFonts w:ascii="Times New Roman" w:hAnsi="Times New Roman" w:cs="Times New Roman"/>
          <w:b w:val="1"/>
          <w:bCs w:val="1"/>
          <w:sz w:val="32"/>
          <w:szCs w:val="32"/>
        </w:rPr>
        <w:t xml:space="preserve">ahapesu ja </w:t>
      </w:r>
      <w:r w:rsidRPr="3469F29C" w:rsidR="532E45F0">
        <w:rPr>
          <w:rFonts w:ascii="Times New Roman" w:hAnsi="Times New Roman" w:cs="Times New Roman"/>
          <w:b w:val="1"/>
          <w:bCs w:val="1"/>
          <w:sz w:val="32"/>
          <w:szCs w:val="32"/>
        </w:rPr>
        <w:t>t</w:t>
      </w:r>
      <w:r w:rsidRPr="3469F29C" w:rsidR="3D4AEA0A">
        <w:rPr>
          <w:rFonts w:ascii="Times New Roman" w:hAnsi="Times New Roman" w:cs="Times New Roman"/>
          <w:b w:val="1"/>
          <w:bCs w:val="1"/>
          <w:sz w:val="32"/>
          <w:szCs w:val="32"/>
        </w:rPr>
        <w:t xml:space="preserve">errorismi </w:t>
      </w:r>
      <w:r w:rsidRPr="3469F29C" w:rsidR="2731E350">
        <w:rPr>
          <w:rFonts w:ascii="Times New Roman" w:hAnsi="Times New Roman" w:cs="Times New Roman"/>
          <w:b w:val="1"/>
          <w:bCs w:val="1"/>
          <w:sz w:val="32"/>
          <w:szCs w:val="32"/>
        </w:rPr>
        <w:t xml:space="preserve">rahastamise </w:t>
      </w:r>
      <w:r w:rsidRPr="3469F29C" w:rsidR="739F4568">
        <w:rPr>
          <w:rFonts w:ascii="Times New Roman" w:hAnsi="Times New Roman" w:cs="Times New Roman"/>
          <w:b w:val="1"/>
          <w:bCs w:val="1"/>
          <w:sz w:val="32"/>
          <w:szCs w:val="32"/>
        </w:rPr>
        <w:t>t</w:t>
      </w:r>
      <w:r w:rsidRPr="3469F29C" w:rsidR="3D4AEA0A">
        <w:rPr>
          <w:rFonts w:ascii="Times New Roman" w:hAnsi="Times New Roman" w:cs="Times New Roman"/>
          <w:b w:val="1"/>
          <w:bCs w:val="1"/>
          <w:sz w:val="32"/>
          <w:szCs w:val="32"/>
        </w:rPr>
        <w:t>õkestamise seaduse muutmise seadus</w:t>
      </w:r>
    </w:p>
    <w:p w:rsidR="00225C54" w:rsidP="0033098F" w:rsidRDefault="00225C54" w14:paraId="418DC362" w14:textId="77777777">
      <w:pPr>
        <w:spacing w:after="0" w:line="240" w:lineRule="auto"/>
        <w:rPr>
          <w:rFonts w:ascii="Times New Roman" w:hAnsi="Times New Roman" w:cs="Times New Roman"/>
          <w:b/>
          <w:bCs/>
        </w:rPr>
      </w:pPr>
    </w:p>
    <w:p w:rsidR="009E1BB0" w:rsidP="0033098F" w:rsidRDefault="1235484B" w14:paraId="5FA3F612" w14:textId="11E96328">
      <w:pPr>
        <w:spacing w:after="0" w:line="240" w:lineRule="auto"/>
        <w:rPr>
          <w:rFonts w:ascii="Times New Roman" w:hAnsi="Times New Roman" w:cs="Times New Roman"/>
          <w:b/>
          <w:bCs/>
        </w:rPr>
      </w:pPr>
      <w:r w:rsidRPr="2A880031">
        <w:rPr>
          <w:rFonts w:ascii="Times New Roman" w:hAnsi="Times New Roman" w:cs="Times New Roman"/>
          <w:b/>
          <w:bCs/>
        </w:rPr>
        <w:t xml:space="preserve">§ 1. </w:t>
      </w:r>
      <w:r w:rsidRPr="2A880031" w:rsidR="5EE613F7">
        <w:rPr>
          <w:rFonts w:ascii="Times New Roman" w:hAnsi="Times New Roman" w:cs="Times New Roman"/>
          <w:b/>
          <w:bCs/>
        </w:rPr>
        <w:t>Maksukorralduse seaduse muutmine</w:t>
      </w:r>
    </w:p>
    <w:p w:rsidR="00225C54" w:rsidP="0033098F" w:rsidRDefault="00225C54" w14:paraId="71D8BBE4" w14:textId="77777777">
      <w:pPr>
        <w:spacing w:after="0" w:line="240" w:lineRule="auto"/>
        <w:rPr>
          <w:rFonts w:ascii="Times New Roman" w:hAnsi="Times New Roman" w:cs="Times New Roman"/>
        </w:rPr>
      </w:pPr>
    </w:p>
    <w:p w:rsidR="009E1BB0" w:rsidP="0033098F" w:rsidRDefault="000650B7" w14:paraId="39C17191" w14:textId="461013E9">
      <w:pPr>
        <w:spacing w:after="0" w:line="240" w:lineRule="auto"/>
        <w:rPr>
          <w:rFonts w:ascii="Times New Roman" w:hAnsi="Times New Roman" w:cs="Times New Roman"/>
        </w:rPr>
      </w:pPr>
      <w:r w:rsidRPr="2A880031">
        <w:rPr>
          <w:rFonts w:ascii="Times New Roman" w:hAnsi="Times New Roman" w:cs="Times New Roman"/>
        </w:rPr>
        <w:t>Maksukorralduse seaduses tehakse järgmised muudatused:</w:t>
      </w:r>
    </w:p>
    <w:p w:rsidR="005F184C" w:rsidP="0033098F" w:rsidRDefault="005F184C" w14:paraId="034D14FB" w14:textId="77777777">
      <w:pPr>
        <w:spacing w:after="0" w:line="240" w:lineRule="auto"/>
        <w:rPr>
          <w:rFonts w:ascii="Times New Roman" w:hAnsi="Times New Roman" w:cs="Times New Roman"/>
        </w:rPr>
      </w:pPr>
    </w:p>
    <w:p w:rsidR="000650B7" w:rsidP="0033098F" w:rsidRDefault="60F4F264" w14:paraId="74CFC5F8" w14:textId="398D5072">
      <w:pPr>
        <w:spacing w:after="0" w:line="240" w:lineRule="auto"/>
        <w:rPr>
          <w:rFonts w:ascii="Times New Roman" w:hAnsi="Times New Roman" w:cs="Times New Roman"/>
        </w:rPr>
      </w:pPr>
      <w:r w:rsidRPr="3469F29C" w:rsidR="7908591E">
        <w:rPr>
          <w:rFonts w:ascii="Times New Roman" w:hAnsi="Times New Roman" w:cs="Times New Roman"/>
          <w:b w:val="1"/>
          <w:bCs w:val="1"/>
        </w:rPr>
        <w:t>1</w:t>
      </w:r>
      <w:r w:rsidRPr="3469F29C" w:rsidR="2CB30945">
        <w:rPr>
          <w:rFonts w:ascii="Times New Roman" w:hAnsi="Times New Roman" w:cs="Times New Roman"/>
          <w:b w:val="1"/>
          <w:bCs w:val="1"/>
        </w:rPr>
        <w:t>)</w:t>
      </w:r>
      <w:r w:rsidRPr="3469F29C" w:rsidR="2CB30945">
        <w:rPr>
          <w:rFonts w:ascii="Times New Roman" w:hAnsi="Times New Roman" w:cs="Times New Roman"/>
        </w:rPr>
        <w:t xml:space="preserve"> </w:t>
      </w:r>
      <w:r w:rsidRPr="3469F29C" w:rsidR="42230C9D">
        <w:rPr>
          <w:rFonts w:ascii="Times New Roman" w:hAnsi="Times New Roman" w:cs="Times New Roman"/>
        </w:rPr>
        <w:t>paragrahvi 61 lõi</w:t>
      </w:r>
      <w:r w:rsidRPr="3469F29C" w:rsidR="1509192D">
        <w:rPr>
          <w:rFonts w:ascii="Times New Roman" w:hAnsi="Times New Roman" w:cs="Times New Roman"/>
        </w:rPr>
        <w:t>k</w:t>
      </w:r>
      <w:r w:rsidRPr="3469F29C" w:rsidR="42230C9D">
        <w:rPr>
          <w:rFonts w:ascii="Times New Roman" w:hAnsi="Times New Roman" w:cs="Times New Roman"/>
        </w:rPr>
        <w:t xml:space="preserve">e 1 </w:t>
      </w:r>
      <w:r w:rsidRPr="3469F29C" w:rsidR="1509192D">
        <w:rPr>
          <w:rFonts w:ascii="Times New Roman" w:hAnsi="Times New Roman" w:cs="Times New Roman"/>
        </w:rPr>
        <w:t>esimen</w:t>
      </w:r>
      <w:r w:rsidRPr="3469F29C" w:rsidR="2E3C147B">
        <w:rPr>
          <w:rFonts w:ascii="Times New Roman" w:hAnsi="Times New Roman" w:cs="Times New Roman"/>
        </w:rPr>
        <w:t>e lause</w:t>
      </w:r>
      <w:ins w:author="Maarja-Liis Lall - JUSTDIGI" w:date="2025-09-18T13:27:01.873Z" w:id="1996198197">
        <w:r w:rsidRPr="3469F29C" w:rsidR="536245EB">
          <w:rPr>
            <w:rFonts w:ascii="Times New Roman" w:hAnsi="Times New Roman" w:cs="Times New Roman"/>
          </w:rPr>
          <w:t xml:space="preserve"> muudetakse ja</w:t>
        </w:r>
      </w:ins>
      <w:r w:rsidRPr="3469F29C" w:rsidR="2E3C147B">
        <w:rPr>
          <w:rFonts w:ascii="Times New Roman" w:hAnsi="Times New Roman" w:cs="Times New Roman"/>
        </w:rPr>
        <w:t xml:space="preserve"> sõnastatakse järgmiselt:</w:t>
      </w:r>
      <w:del w:author="Aili Sandre - JUSTDIGI" w:date="2025-09-15T10:10:00Z" w:id="1570089796">
        <w:r w:rsidRPr="3469F29C" w:rsidDel="2E3C147B">
          <w:rPr>
            <w:rFonts w:ascii="Times New Roman" w:hAnsi="Times New Roman" w:cs="Times New Roman"/>
          </w:rPr>
          <w:delText xml:space="preserve"> </w:delText>
        </w:r>
      </w:del>
    </w:p>
    <w:p w:rsidR="0038060A" w:rsidP="0033098F" w:rsidRDefault="1235AB64" w14:paraId="2456615D" w14:textId="1A258941">
      <w:pPr>
        <w:spacing w:after="0" w:line="240" w:lineRule="auto"/>
        <w:jc w:val="both"/>
        <w:rPr>
          <w:rFonts w:ascii="Times New Roman" w:hAnsi="Times New Roman" w:cs="Times New Roman"/>
        </w:rPr>
      </w:pPr>
      <w:r w:rsidRPr="7D628AF8">
        <w:rPr>
          <w:rFonts w:ascii="Times New Roman" w:hAnsi="Times New Roman" w:cs="Times New Roman"/>
        </w:rPr>
        <w:t>„Maksuhalduril on õigus nõuda kolmandatelt isikutelt teavet, sealhulgas krediidi</w:t>
      </w:r>
      <w:r w:rsidRPr="7D628AF8" w:rsidR="49370DE2">
        <w:rPr>
          <w:rFonts w:ascii="Times New Roman" w:hAnsi="Times New Roman" w:cs="Times New Roman"/>
        </w:rPr>
        <w:t>- ja makseasutus</w:t>
      </w:r>
      <w:r w:rsidRPr="7D628AF8" w:rsidR="4E069902">
        <w:rPr>
          <w:rFonts w:ascii="Times New Roman" w:hAnsi="Times New Roman" w:cs="Times New Roman"/>
        </w:rPr>
        <w:t>telt</w:t>
      </w:r>
      <w:r w:rsidRPr="7D628AF8">
        <w:rPr>
          <w:rFonts w:ascii="Times New Roman" w:hAnsi="Times New Roman" w:cs="Times New Roman"/>
        </w:rPr>
        <w:t xml:space="preserve"> pangasaladust sisaldavat teavet, et kindlaks teha maksumenetluses tähendust omavad asjaolud.</w:t>
      </w:r>
      <w:r w:rsidRPr="7D628AF8" w:rsidR="7D4722FC">
        <w:rPr>
          <w:rFonts w:ascii="Times New Roman" w:hAnsi="Times New Roman" w:cs="Times New Roman"/>
        </w:rPr>
        <w:t>“;</w:t>
      </w:r>
      <w:del w:author="Aili Sandre - JUSTDIGI" w:date="2025-09-17T12:57:00Z" w16du:dateUtc="2025-09-17T09:57:00Z" w:id="4">
        <w:r w:rsidRPr="7D628AF8" w:rsidDel="00F76D9B" w:rsidR="7D4722FC">
          <w:rPr>
            <w:rFonts w:ascii="Times New Roman" w:hAnsi="Times New Roman" w:cs="Times New Roman"/>
          </w:rPr>
          <w:delText xml:space="preserve"> </w:delText>
        </w:r>
      </w:del>
    </w:p>
    <w:p w:rsidR="00891EAA" w:rsidP="0033098F" w:rsidRDefault="00891EAA" w14:paraId="72300AE8" w14:textId="77777777">
      <w:pPr>
        <w:spacing w:after="0" w:line="240" w:lineRule="auto"/>
        <w:jc w:val="both"/>
        <w:rPr>
          <w:rFonts w:ascii="Times New Roman" w:hAnsi="Times New Roman" w:cs="Times New Roman"/>
        </w:rPr>
      </w:pPr>
    </w:p>
    <w:p w:rsidRPr="00496D3F" w:rsidR="00891EAA" w:rsidP="0033098F" w:rsidRDefault="7E1B8C81" w14:paraId="26D0FEA0" w14:textId="73988F57">
      <w:pPr>
        <w:spacing w:after="0" w:line="240" w:lineRule="auto"/>
        <w:jc w:val="both"/>
        <w:rPr>
          <w:rFonts w:ascii="Times New Roman" w:hAnsi="Times New Roman" w:cs="Times New Roman"/>
        </w:rPr>
      </w:pPr>
      <w:r w:rsidRPr="2A880031">
        <w:rPr>
          <w:rFonts w:ascii="Times New Roman" w:hAnsi="Times New Roman" w:cs="Times New Roman"/>
          <w:b/>
          <w:bCs/>
        </w:rPr>
        <w:t>2</w:t>
      </w:r>
      <w:r w:rsidRPr="2A880031" w:rsidR="00891EAA">
        <w:rPr>
          <w:rFonts w:ascii="Times New Roman" w:hAnsi="Times New Roman" w:cs="Times New Roman"/>
          <w:b/>
          <w:bCs/>
        </w:rPr>
        <w:t xml:space="preserve">) </w:t>
      </w:r>
      <w:r w:rsidRPr="2A880031" w:rsidR="00BF1C52">
        <w:rPr>
          <w:rFonts w:ascii="Times New Roman" w:hAnsi="Times New Roman" w:cs="Times New Roman"/>
        </w:rPr>
        <w:t xml:space="preserve">paragrahvi 61 </w:t>
      </w:r>
      <w:r w:rsidRPr="2A880031" w:rsidR="00496D3F">
        <w:rPr>
          <w:rFonts w:ascii="Times New Roman" w:hAnsi="Times New Roman" w:cs="Times New Roman"/>
        </w:rPr>
        <w:t>täiendatakse lõikega 3</w:t>
      </w:r>
      <w:r w:rsidRPr="2A880031" w:rsidR="00496D3F">
        <w:rPr>
          <w:rFonts w:ascii="Times New Roman" w:hAnsi="Times New Roman" w:cs="Times New Roman"/>
          <w:vertAlign w:val="superscript"/>
        </w:rPr>
        <w:t>2</w:t>
      </w:r>
      <w:r w:rsidRPr="2A880031" w:rsidR="00496D3F">
        <w:rPr>
          <w:rFonts w:ascii="Times New Roman" w:hAnsi="Times New Roman" w:cs="Times New Roman"/>
        </w:rPr>
        <w:t xml:space="preserve"> järgmises sõnastuses</w:t>
      </w:r>
      <w:r w:rsidRPr="2A880031" w:rsidR="00751AEA">
        <w:rPr>
          <w:rFonts w:ascii="Times New Roman" w:hAnsi="Times New Roman" w:cs="Times New Roman"/>
        </w:rPr>
        <w:t>:</w:t>
      </w:r>
    </w:p>
    <w:p w:rsidR="00832526" w:rsidP="0033098F" w:rsidRDefault="00832526" w14:paraId="48F0FDEB" w14:textId="222BC106">
      <w:pPr>
        <w:spacing w:after="0" w:line="240" w:lineRule="auto"/>
        <w:jc w:val="both"/>
        <w:rPr>
          <w:rFonts w:ascii="Times New Roman" w:hAnsi="Times New Roman" w:cs="Times New Roman"/>
        </w:rPr>
      </w:pPr>
      <w:r>
        <w:rPr>
          <w:rFonts w:ascii="Times New Roman" w:hAnsi="Times New Roman" w:cs="Times New Roman"/>
        </w:rPr>
        <w:t>„(3</w:t>
      </w:r>
      <w:r w:rsidR="00496D3F">
        <w:rPr>
          <w:rFonts w:ascii="Times New Roman" w:hAnsi="Times New Roman" w:cs="Times New Roman"/>
          <w:vertAlign w:val="superscript"/>
        </w:rPr>
        <w:t>2</w:t>
      </w:r>
      <w:r>
        <w:rPr>
          <w:rFonts w:ascii="Times New Roman" w:hAnsi="Times New Roman" w:cs="Times New Roman"/>
        </w:rPr>
        <w:t>)</w:t>
      </w:r>
      <w:r w:rsidR="00496D3F">
        <w:rPr>
          <w:rFonts w:ascii="Times New Roman" w:hAnsi="Times New Roman" w:cs="Times New Roman"/>
        </w:rPr>
        <w:t xml:space="preserve"> </w:t>
      </w:r>
      <w:r w:rsidR="00B372F6">
        <w:rPr>
          <w:rFonts w:ascii="Times New Roman" w:hAnsi="Times New Roman" w:cs="Times New Roman"/>
        </w:rPr>
        <w:t xml:space="preserve">Täitmisregistri kaudu on Maksu- ja Tolliametil õigus esitada </w:t>
      </w:r>
      <w:r w:rsidR="00C32268">
        <w:rPr>
          <w:rFonts w:ascii="Times New Roman" w:hAnsi="Times New Roman" w:cs="Times New Roman"/>
        </w:rPr>
        <w:t>korraldus</w:t>
      </w:r>
      <w:r w:rsidR="009236CE">
        <w:rPr>
          <w:rFonts w:ascii="Times New Roman" w:hAnsi="Times New Roman" w:cs="Times New Roman"/>
        </w:rPr>
        <w:t>i</w:t>
      </w:r>
      <w:r w:rsidR="00B372F6">
        <w:rPr>
          <w:rFonts w:ascii="Times New Roman" w:hAnsi="Times New Roman" w:cs="Times New Roman"/>
        </w:rPr>
        <w:t xml:space="preserve"> järgmiste andmete </w:t>
      </w:r>
      <w:r w:rsidR="006616E7">
        <w:rPr>
          <w:rFonts w:ascii="Times New Roman" w:hAnsi="Times New Roman" w:cs="Times New Roman"/>
        </w:rPr>
        <w:t>nõudmiseks</w:t>
      </w:r>
      <w:r w:rsidR="004B16B7">
        <w:rPr>
          <w:rFonts w:ascii="Times New Roman" w:hAnsi="Times New Roman" w:cs="Times New Roman"/>
        </w:rPr>
        <w:t>:</w:t>
      </w:r>
      <w:del w:author="Aili Sandre - JUSTDIGI" w:date="2025-09-15T10:11:00Z" w16du:dateUtc="2025-09-15T07:11:00Z" w:id="5">
        <w:r w:rsidDel="00F97D39" w:rsidR="004B16B7">
          <w:rPr>
            <w:rFonts w:ascii="Times New Roman" w:hAnsi="Times New Roman" w:cs="Times New Roman"/>
          </w:rPr>
          <w:delText xml:space="preserve"> </w:delText>
        </w:r>
      </w:del>
    </w:p>
    <w:p w:rsidR="004B16B7" w:rsidP="0033098F" w:rsidRDefault="004B16B7" w14:paraId="329DDD88" w14:textId="727BFBE3">
      <w:pPr>
        <w:spacing w:after="0" w:line="240" w:lineRule="auto"/>
        <w:jc w:val="both"/>
        <w:rPr>
          <w:rFonts w:ascii="Times New Roman" w:hAnsi="Times New Roman" w:cs="Times New Roman"/>
        </w:rPr>
      </w:pPr>
      <w:r>
        <w:rPr>
          <w:rFonts w:ascii="Times New Roman" w:hAnsi="Times New Roman" w:cs="Times New Roman"/>
        </w:rPr>
        <w:t>1) konto olemasolu;</w:t>
      </w:r>
    </w:p>
    <w:p w:rsidR="004B16B7" w:rsidP="0033098F" w:rsidRDefault="004B16B7" w14:paraId="23665C4E" w14:textId="4E67C603">
      <w:pPr>
        <w:spacing w:after="0" w:line="240" w:lineRule="auto"/>
        <w:jc w:val="both"/>
        <w:rPr>
          <w:rFonts w:ascii="Times New Roman" w:hAnsi="Times New Roman" w:cs="Times New Roman"/>
        </w:rPr>
      </w:pPr>
      <w:r>
        <w:rPr>
          <w:rFonts w:ascii="Times New Roman" w:hAnsi="Times New Roman" w:cs="Times New Roman"/>
        </w:rPr>
        <w:t>2) konto saldo;</w:t>
      </w:r>
    </w:p>
    <w:p w:rsidR="004B16B7" w:rsidP="0033098F" w:rsidRDefault="004B16B7" w14:paraId="41DD58F3" w14:textId="1C64D11D">
      <w:pPr>
        <w:spacing w:after="0" w:line="240" w:lineRule="auto"/>
        <w:jc w:val="both"/>
        <w:rPr>
          <w:rFonts w:ascii="Times New Roman" w:hAnsi="Times New Roman" w:cs="Times New Roman"/>
        </w:rPr>
      </w:pPr>
      <w:r>
        <w:rPr>
          <w:rFonts w:ascii="Times New Roman" w:hAnsi="Times New Roman" w:cs="Times New Roman"/>
        </w:rPr>
        <w:t>3) konto väljavõte;</w:t>
      </w:r>
      <w:del w:author="Aili Sandre - JUSTDIGI" w:date="2025-09-15T10:11:00Z" w16du:dateUtc="2025-09-15T07:11:00Z" w:id="6">
        <w:r w:rsidDel="00F97D39">
          <w:rPr>
            <w:rFonts w:ascii="Times New Roman" w:hAnsi="Times New Roman" w:cs="Times New Roman"/>
          </w:rPr>
          <w:delText xml:space="preserve"> </w:delText>
        </w:r>
      </w:del>
    </w:p>
    <w:p w:rsidR="004B16B7" w:rsidP="0033098F" w:rsidRDefault="004B16B7" w14:paraId="2CECB9F7" w14:textId="040EE2C3">
      <w:pPr>
        <w:spacing w:after="0" w:line="240" w:lineRule="auto"/>
        <w:jc w:val="both"/>
        <w:rPr>
          <w:rFonts w:ascii="Times New Roman" w:hAnsi="Times New Roman" w:cs="Times New Roman"/>
        </w:rPr>
      </w:pPr>
      <w:r>
        <w:rPr>
          <w:rFonts w:ascii="Times New Roman" w:hAnsi="Times New Roman" w:cs="Times New Roman"/>
        </w:rPr>
        <w:t>4) kontot kasutama volitatud isikud;</w:t>
      </w:r>
    </w:p>
    <w:p w:rsidR="004B16B7" w:rsidP="0033098F" w:rsidRDefault="004B16B7" w14:paraId="7A7B1EE6" w14:textId="1FB51004">
      <w:pPr>
        <w:spacing w:after="0" w:line="240" w:lineRule="auto"/>
        <w:jc w:val="both"/>
        <w:rPr>
          <w:rFonts w:ascii="Times New Roman" w:hAnsi="Times New Roman" w:cs="Times New Roman"/>
        </w:rPr>
      </w:pPr>
      <w:r>
        <w:rPr>
          <w:rFonts w:ascii="Times New Roman" w:hAnsi="Times New Roman" w:cs="Times New Roman"/>
        </w:rPr>
        <w:t>5) konto omaniku tegelik kasusaaja;</w:t>
      </w:r>
    </w:p>
    <w:p w:rsidR="004B16B7" w:rsidP="0033098F" w:rsidRDefault="004B16B7" w14:paraId="6B2CB4CA" w14:textId="2A47122B">
      <w:pPr>
        <w:spacing w:after="0" w:line="240" w:lineRule="auto"/>
        <w:jc w:val="both"/>
        <w:rPr>
          <w:rFonts w:ascii="Times New Roman" w:hAnsi="Times New Roman" w:cs="Times New Roman"/>
        </w:rPr>
      </w:pPr>
      <w:r w:rsidRPr="2A880031">
        <w:rPr>
          <w:rFonts w:ascii="Times New Roman" w:hAnsi="Times New Roman" w:cs="Times New Roman"/>
        </w:rPr>
        <w:t>6) hoiulaeka olemasolu.</w:t>
      </w:r>
      <w:r w:rsidRPr="2A880031" w:rsidR="008E72D5">
        <w:rPr>
          <w:rFonts w:ascii="Times New Roman" w:hAnsi="Times New Roman" w:cs="Times New Roman"/>
        </w:rPr>
        <w:t>“</w:t>
      </w:r>
      <w:r w:rsidRPr="2A880031" w:rsidR="6100AEC8">
        <w:rPr>
          <w:rFonts w:ascii="Times New Roman" w:hAnsi="Times New Roman" w:cs="Times New Roman"/>
        </w:rPr>
        <w:t>.</w:t>
      </w:r>
      <w:del w:author="Aili Sandre - JUSTDIGI" w:date="2025-09-15T10:11:00Z" w16du:dateUtc="2025-09-15T07:11:00Z" w:id="7">
        <w:r w:rsidRPr="2A880031" w:rsidDel="00F97D39" w:rsidR="008E72D5">
          <w:rPr>
            <w:rFonts w:ascii="Times New Roman" w:hAnsi="Times New Roman" w:cs="Times New Roman"/>
          </w:rPr>
          <w:delText xml:space="preserve"> </w:delText>
        </w:r>
      </w:del>
    </w:p>
    <w:p w:rsidR="004B16B7" w:rsidP="0033098F" w:rsidRDefault="004B16B7" w14:paraId="601966F9" w14:textId="77777777">
      <w:pPr>
        <w:spacing w:after="0" w:line="240" w:lineRule="auto"/>
        <w:jc w:val="both"/>
        <w:rPr>
          <w:rFonts w:ascii="Times New Roman" w:hAnsi="Times New Roman" w:cs="Times New Roman"/>
        </w:rPr>
      </w:pPr>
    </w:p>
    <w:p w:rsidR="0B8A552E" w:rsidP="0033098F" w:rsidRDefault="14CFAB99" w14:paraId="48A4A60F" w14:textId="07F58797">
      <w:pPr>
        <w:spacing w:after="0" w:line="240" w:lineRule="auto"/>
        <w:jc w:val="both"/>
        <w:rPr>
          <w:rFonts w:ascii="Times New Roman" w:hAnsi="Times New Roman" w:eastAsia="Times New Roman" w:cs="Times New Roman"/>
          <w:b/>
          <w:bCs/>
        </w:rPr>
      </w:pPr>
      <w:r w:rsidRPr="2A880031">
        <w:rPr>
          <w:rFonts w:ascii="Times New Roman" w:hAnsi="Times New Roman" w:eastAsia="Times New Roman" w:cs="Times New Roman"/>
          <w:b/>
          <w:bCs/>
          <w:color w:val="000000" w:themeColor="text1"/>
        </w:rPr>
        <w:t xml:space="preserve">§ 2. </w:t>
      </w:r>
      <w:r w:rsidRPr="2A880031" w:rsidR="736D8608">
        <w:rPr>
          <w:rFonts w:ascii="Times New Roman" w:hAnsi="Times New Roman" w:eastAsia="Times New Roman" w:cs="Times New Roman"/>
          <w:b/>
          <w:bCs/>
        </w:rPr>
        <w:t>Rahapesu ja terrorismi rahastamise tõkestamise seaduse muutmine</w:t>
      </w:r>
    </w:p>
    <w:p w:rsidR="0B8A552E" w:rsidP="0033098F" w:rsidRDefault="0B8A552E" w14:paraId="46D25D88" w14:textId="2FD5FE2C">
      <w:pPr>
        <w:spacing w:after="0" w:line="240" w:lineRule="auto"/>
        <w:jc w:val="both"/>
        <w:rPr>
          <w:rFonts w:ascii="Times New Roman" w:hAnsi="Times New Roman" w:eastAsia="Times New Roman" w:cs="Times New Roman"/>
          <w:color w:val="000000" w:themeColor="text1"/>
          <w:u w:val="single"/>
        </w:rPr>
      </w:pPr>
    </w:p>
    <w:p w:rsidR="0B8A552E" w:rsidP="0033098F" w:rsidRDefault="14CFAB99" w14:paraId="70A05CE4" w14:textId="1B98CC5E">
      <w:pPr>
        <w:spacing w:after="0" w:line="240" w:lineRule="auto"/>
        <w:jc w:val="both"/>
        <w:rPr>
          <w:rFonts w:ascii="Times New Roman" w:hAnsi="Times New Roman" w:eastAsia="Times New Roman" w:cs="Times New Roman"/>
        </w:rPr>
      </w:pPr>
      <w:r w:rsidRPr="7D628AF8">
        <w:rPr>
          <w:rFonts w:ascii="Times New Roman" w:hAnsi="Times New Roman" w:eastAsia="Times New Roman" w:cs="Times New Roman"/>
          <w:color w:val="000000" w:themeColor="text1"/>
        </w:rPr>
        <w:t xml:space="preserve">Rahapesu ja </w:t>
      </w:r>
      <w:r w:rsidRPr="7D628AF8">
        <w:rPr>
          <w:rFonts w:ascii="Times New Roman" w:hAnsi="Times New Roman" w:eastAsia="Times New Roman" w:cs="Times New Roman"/>
        </w:rPr>
        <w:t xml:space="preserve">terrorismi rahastamise tõkestamise seaduses tehakse </w:t>
      </w:r>
      <w:r w:rsidRPr="7D628AF8" w:rsidR="52FAF26D">
        <w:rPr>
          <w:rFonts w:ascii="Times New Roman" w:hAnsi="Times New Roman" w:eastAsia="Times New Roman" w:cs="Times New Roman"/>
        </w:rPr>
        <w:t>järgmised muudatused:</w:t>
      </w:r>
    </w:p>
    <w:p w:rsidRPr="0076791A" w:rsidR="005F184C" w:rsidP="0033098F" w:rsidRDefault="005F184C" w14:paraId="5E6DD663" w14:textId="77777777">
      <w:pPr>
        <w:spacing w:after="0" w:line="240" w:lineRule="auto"/>
        <w:jc w:val="both"/>
        <w:rPr>
          <w:rFonts w:ascii="Times New Roman" w:hAnsi="Times New Roman" w:eastAsia="Times New Roman" w:cs="Times New Roman"/>
        </w:rPr>
      </w:pPr>
    </w:p>
    <w:p w:rsidRPr="0076791A" w:rsidR="2714E781" w:rsidP="0033098F" w:rsidRDefault="2714E781" w14:paraId="1F953AAF" w14:textId="7F87E839">
      <w:pPr>
        <w:spacing w:after="0" w:line="240" w:lineRule="auto"/>
        <w:jc w:val="both"/>
        <w:rPr>
          <w:rFonts w:ascii="Times New Roman" w:hAnsi="Times New Roman" w:eastAsia="Times New Roman" w:cs="Times New Roman"/>
        </w:rPr>
      </w:pPr>
      <w:commentRangeStart w:id="1197285851"/>
      <w:r w:rsidRPr="3469F29C" w:rsidR="383568CF">
        <w:rPr>
          <w:rFonts w:ascii="Times New Roman" w:hAnsi="Times New Roman" w:eastAsia="Times New Roman" w:cs="Times New Roman"/>
          <w:b w:val="1"/>
          <w:bCs w:val="1"/>
        </w:rPr>
        <w:t>1)</w:t>
      </w:r>
      <w:commentRangeEnd w:id="1197285851"/>
      <w:r>
        <w:rPr>
          <w:rStyle w:val="CommentReference"/>
        </w:rPr>
        <w:commentReference w:id="1197285851"/>
      </w:r>
      <w:r w:rsidRPr="3469F29C" w:rsidR="383568CF">
        <w:rPr>
          <w:rFonts w:ascii="Times New Roman" w:hAnsi="Times New Roman" w:eastAsia="Times New Roman" w:cs="Times New Roman"/>
          <w:b w:val="1"/>
          <w:bCs w:val="1"/>
        </w:rPr>
        <w:t xml:space="preserve"> </w:t>
      </w:r>
      <w:r w:rsidRPr="3469F29C" w:rsidR="27141A26">
        <w:rPr>
          <w:rFonts w:ascii="Times New Roman" w:hAnsi="Times New Roman" w:eastAsia="Times New Roman" w:cs="Times New Roman"/>
        </w:rPr>
        <w:t>p</w:t>
      </w:r>
      <w:r w:rsidRPr="3469F29C" w:rsidR="129D9889">
        <w:rPr>
          <w:rFonts w:ascii="Times New Roman" w:hAnsi="Times New Roman" w:eastAsia="Times New Roman" w:cs="Times New Roman"/>
        </w:rPr>
        <w:t>aragrahvi</w:t>
      </w:r>
      <w:r w:rsidRPr="3469F29C" w:rsidR="2DC7E21E">
        <w:rPr>
          <w:rFonts w:ascii="Times New Roman" w:hAnsi="Times New Roman" w:eastAsia="Times New Roman" w:cs="Times New Roman"/>
        </w:rPr>
        <w:t xml:space="preserve"> 51 </w:t>
      </w:r>
      <w:r w:rsidRPr="3469F29C" w:rsidR="129D9889">
        <w:rPr>
          <w:rFonts w:ascii="Times New Roman" w:hAnsi="Times New Roman" w:eastAsia="Times New Roman" w:cs="Times New Roman"/>
        </w:rPr>
        <w:t>lõi</w:t>
      </w:r>
      <w:r w:rsidRPr="3469F29C" w:rsidR="7954561A">
        <w:rPr>
          <w:rFonts w:ascii="Times New Roman" w:hAnsi="Times New Roman" w:eastAsia="Times New Roman" w:cs="Times New Roman"/>
        </w:rPr>
        <w:t>ke</w:t>
      </w:r>
      <w:r w:rsidRPr="3469F29C" w:rsidR="2DC7E21E">
        <w:rPr>
          <w:rFonts w:ascii="Times New Roman" w:hAnsi="Times New Roman" w:eastAsia="Times New Roman" w:cs="Times New Roman"/>
        </w:rPr>
        <w:t xml:space="preserve"> 1 </w:t>
      </w:r>
      <w:r w:rsidRPr="3469F29C" w:rsidR="7954561A">
        <w:rPr>
          <w:rFonts w:ascii="Times New Roman" w:hAnsi="Times New Roman" w:eastAsia="Times New Roman" w:cs="Times New Roman"/>
        </w:rPr>
        <w:t>esimest lauset</w:t>
      </w:r>
      <w:r w:rsidRPr="3469F29C" w:rsidR="0EA2D3CC">
        <w:rPr>
          <w:rFonts w:ascii="Times New Roman" w:hAnsi="Times New Roman" w:eastAsia="Times New Roman" w:cs="Times New Roman"/>
        </w:rPr>
        <w:t xml:space="preserve"> </w:t>
      </w:r>
      <w:r w:rsidRPr="3469F29C" w:rsidR="11A37BED">
        <w:rPr>
          <w:rFonts w:ascii="Times New Roman" w:hAnsi="Times New Roman" w:eastAsia="Times New Roman" w:cs="Times New Roman"/>
        </w:rPr>
        <w:t>täiendatakse pärast tekstiosa</w:t>
      </w:r>
      <w:r w:rsidRPr="3469F29C" w:rsidR="1CE31F1C">
        <w:rPr>
          <w:rFonts w:ascii="Times New Roman" w:hAnsi="Times New Roman" w:eastAsia="Times New Roman" w:cs="Times New Roman"/>
        </w:rPr>
        <w:t xml:space="preserve"> „Rahapesu Andmebüroo poolt</w:t>
      </w:r>
      <w:ins w:author="Maarja-Liis Lall - JUSTDIGI" w:date="2025-09-18T13:04:59.908Z" w:id="43310060">
        <w:r w:rsidRPr="3469F29C" w:rsidR="0B3AA0EF">
          <w:rPr>
            <w:rFonts w:ascii="Times New Roman" w:hAnsi="Times New Roman" w:eastAsia="Times New Roman" w:cs="Times New Roman"/>
          </w:rPr>
          <w:t xml:space="preserve"> käes</w:t>
        </w:r>
      </w:ins>
      <w:ins w:author="Maarja-Liis Lall - JUSTDIGI" w:date="2025-09-18T13:05:03.508Z" w:id="1643488175">
        <w:r w:rsidRPr="3469F29C" w:rsidR="0B3AA0EF">
          <w:rPr>
            <w:rFonts w:ascii="Times New Roman" w:hAnsi="Times New Roman" w:eastAsia="Times New Roman" w:cs="Times New Roman"/>
          </w:rPr>
          <w:t>oleva seaduse</w:t>
        </w:r>
      </w:ins>
      <w:r w:rsidRPr="3469F29C" w:rsidR="1CE31F1C">
        <w:rPr>
          <w:rFonts w:ascii="Times New Roman" w:hAnsi="Times New Roman" w:eastAsia="Times New Roman" w:cs="Times New Roman"/>
        </w:rPr>
        <w:t>“</w:t>
      </w:r>
      <w:r w:rsidRPr="3469F29C" w:rsidR="2035FB12">
        <w:rPr>
          <w:rFonts w:ascii="Times New Roman" w:hAnsi="Times New Roman" w:eastAsia="Times New Roman" w:cs="Times New Roman"/>
        </w:rPr>
        <w:t xml:space="preserve"> </w:t>
      </w:r>
      <w:r w:rsidRPr="3469F29C" w:rsidR="7C218C16">
        <w:rPr>
          <w:rFonts w:ascii="Times New Roman" w:hAnsi="Times New Roman" w:eastAsia="Times New Roman" w:cs="Times New Roman"/>
        </w:rPr>
        <w:t>tekstiosaga „</w:t>
      </w:r>
      <w:del w:author="Maarja-Liis Lall - JUSTDIGI" w:date="2025-09-18T13:07:23.59Z" w:id="1362442463">
        <w:r w:rsidRPr="3469F29C" w:rsidDel="6C1AFBFB">
          <w:rPr>
            <w:rFonts w:ascii="Times New Roman" w:hAnsi="Times New Roman" w:eastAsia="Times New Roman" w:cs="Times New Roman"/>
          </w:rPr>
          <w:delText xml:space="preserve">käesoleva seaduse </w:delText>
        </w:r>
      </w:del>
      <w:r w:rsidRPr="3469F29C" w:rsidR="6C1AFBFB">
        <w:rPr>
          <w:rFonts w:ascii="Times New Roman" w:hAnsi="Times New Roman" w:eastAsia="Times New Roman" w:cs="Times New Roman"/>
        </w:rPr>
        <w:t xml:space="preserve">§ 54 lõike 1 </w:t>
      </w:r>
      <w:r w:rsidRPr="3469F29C" w:rsidR="6C1AFBFB">
        <w:rPr>
          <w:rFonts w:ascii="Times New Roman" w:hAnsi="Times New Roman" w:eastAsia="Times New Roman" w:cs="Times New Roman"/>
        </w:rPr>
        <w:t>punktides 1, 2</w:t>
      </w:r>
      <w:ins w:author="Aili Sandre - JUSTDIGI" w:date="2025-09-15T10:33:00Z" w:id="1741052337">
        <w:r w:rsidRPr="3469F29C" w:rsidR="1DF916C6">
          <w:rPr>
            <w:rFonts w:ascii="Times New Roman" w:hAnsi="Times New Roman" w:eastAsia="Times New Roman" w:cs="Times New Roman"/>
            <w:rPrChange w:author="Aili Sandre - JUSTDIGI" w:date="2025-09-15T10:33:00Z" w:id="308916483">
              <w:rPr>
                <w:rFonts w:ascii="Times New Roman" w:hAnsi="Times New Roman" w:eastAsia="Times New Roman" w:cs="Times New Roman"/>
                <w:highlight w:val="yellow"/>
              </w:rPr>
            </w:rPrChange>
          </w:rPr>
          <w:t xml:space="preserve"> ja</w:t>
        </w:r>
      </w:ins>
      <w:del w:author="Aili Sandre - JUSTDIGI" w:date="2025-09-15T10:33:00Z" w:id="643353902">
        <w:r w:rsidRPr="3469F29C" w:rsidDel="6C1AFBFB">
          <w:rPr>
            <w:rFonts w:ascii="Times New Roman" w:hAnsi="Times New Roman" w:eastAsia="Times New Roman" w:cs="Times New Roman"/>
          </w:rPr>
          <w:delText>,</w:delText>
        </w:r>
      </w:del>
      <w:r w:rsidRPr="3469F29C" w:rsidR="6C1AFBFB">
        <w:rPr>
          <w:rFonts w:ascii="Times New Roman" w:hAnsi="Times New Roman" w:eastAsia="Times New Roman" w:cs="Times New Roman"/>
        </w:rPr>
        <w:t xml:space="preserve"> 8</w:t>
      </w:r>
      <w:ins w:author="Aili Sandre - JUSTDIGI" w:date="2025-09-15T10:33:00Z" w:id="1460773064">
        <w:r w:rsidRPr="3469F29C" w:rsidR="1DF916C6">
          <w:rPr>
            <w:rFonts w:ascii="Times New Roman" w:hAnsi="Times New Roman" w:eastAsia="Times New Roman" w:cs="Times New Roman"/>
          </w:rPr>
          <w:t>–</w:t>
        </w:r>
      </w:ins>
      <w:del w:author="Aili Sandre - JUSTDIGI" w:date="2025-09-15T10:33:00Z" w:id="1177814512">
        <w:r w:rsidRPr="3469F29C" w:rsidDel="6C1AFBFB">
          <w:rPr>
            <w:rFonts w:ascii="Times New Roman" w:hAnsi="Times New Roman" w:eastAsia="Times New Roman" w:cs="Times New Roman"/>
          </w:rPr>
          <w:delText xml:space="preserve">, 9 ja </w:delText>
        </w:r>
      </w:del>
      <w:r w:rsidRPr="3469F29C" w:rsidR="6C1AFBFB">
        <w:rPr>
          <w:rFonts w:ascii="Times New Roman" w:hAnsi="Times New Roman" w:eastAsia="Times New Roman" w:cs="Times New Roman"/>
        </w:rPr>
        <w:t>10</w:t>
      </w:r>
      <w:r w:rsidRPr="3469F29C" w:rsidR="6C1AFBFB">
        <w:rPr>
          <w:rFonts w:ascii="Times New Roman" w:hAnsi="Times New Roman" w:eastAsia="Times New Roman" w:cs="Times New Roman"/>
        </w:rPr>
        <w:t xml:space="preserve"> sätestatud ülesannete täitmise</w:t>
      </w:r>
      <w:r w:rsidRPr="3469F29C" w:rsidR="195C19A9">
        <w:rPr>
          <w:rFonts w:ascii="Times New Roman" w:hAnsi="Times New Roman" w:eastAsia="Times New Roman" w:cs="Times New Roman"/>
        </w:rPr>
        <w:t xml:space="preserve"> korra</w:t>
      </w:r>
      <w:r w:rsidRPr="3469F29C" w:rsidR="6C1AFBFB">
        <w:rPr>
          <w:rFonts w:ascii="Times New Roman" w:hAnsi="Times New Roman" w:eastAsia="Times New Roman" w:cs="Times New Roman"/>
        </w:rPr>
        <w:t>l te</w:t>
      </w:r>
      <w:r w:rsidRPr="3469F29C" w:rsidR="5CEC6868">
        <w:rPr>
          <w:rFonts w:ascii="Times New Roman" w:hAnsi="Times New Roman" w:eastAsia="Times New Roman" w:cs="Times New Roman"/>
        </w:rPr>
        <w:t>h</w:t>
      </w:r>
      <w:r w:rsidRPr="3469F29C" w:rsidR="6C1AFBFB">
        <w:rPr>
          <w:rFonts w:ascii="Times New Roman" w:hAnsi="Times New Roman" w:eastAsia="Times New Roman" w:cs="Times New Roman"/>
        </w:rPr>
        <w:t xml:space="preserve">tud päringutest </w:t>
      </w:r>
      <w:r w:rsidRPr="3469F29C" w:rsidR="6C1AFBFB">
        <w:rPr>
          <w:rFonts w:ascii="Times New Roman" w:hAnsi="Times New Roman" w:eastAsia="Times New Roman" w:cs="Times New Roman"/>
        </w:rPr>
        <w:t>ning</w:t>
      </w:r>
      <w:r w:rsidRPr="3469F29C" w:rsidR="0F866B9E">
        <w:rPr>
          <w:rFonts w:ascii="Times New Roman" w:hAnsi="Times New Roman" w:eastAsia="Times New Roman" w:cs="Times New Roman"/>
        </w:rPr>
        <w:t>“;</w:t>
      </w:r>
    </w:p>
    <w:p w:rsidR="7D628AF8" w:rsidP="0033098F" w:rsidRDefault="7D628AF8" w14:paraId="21A18312" w14:textId="006DF7BA">
      <w:pPr>
        <w:spacing w:after="0" w:line="240" w:lineRule="auto"/>
        <w:jc w:val="both"/>
        <w:rPr>
          <w:rFonts w:ascii="Times New Roman" w:hAnsi="Times New Roman" w:eastAsia="Times New Roman" w:cs="Times New Roman"/>
          <w:b/>
          <w:bCs/>
        </w:rPr>
      </w:pPr>
    </w:p>
    <w:p w:rsidRPr="005377C2" w:rsidR="00041401" w:rsidDel="002B4A4E" w:rsidP="0033098F" w:rsidRDefault="2115579D" w14:paraId="7FD6D92C" w14:textId="42E230D7">
      <w:pPr>
        <w:spacing w:after="0" w:line="240" w:lineRule="auto"/>
        <w:jc w:val="both"/>
        <w:rPr>
          <w:rFonts w:ascii="Times New Roman" w:hAnsi="Times New Roman" w:eastAsia="Times New Roman" w:cs="Times New Roman"/>
        </w:rPr>
      </w:pPr>
      <w:r w:rsidRPr="7D628AF8">
        <w:rPr>
          <w:rFonts w:ascii="Times New Roman" w:hAnsi="Times New Roman" w:eastAsia="Times New Roman" w:cs="Times New Roman"/>
          <w:b/>
          <w:bCs/>
        </w:rPr>
        <w:t>2)</w:t>
      </w:r>
      <w:r w:rsidRPr="7D628AF8" w:rsidR="3462A698">
        <w:rPr>
          <w:rFonts w:ascii="Times New Roman" w:hAnsi="Times New Roman" w:eastAsia="Times New Roman" w:cs="Times New Roman"/>
        </w:rPr>
        <w:t xml:space="preserve"> paragrahvi 58 lõiget 1 täiendatakse teise lausega järgmises sõnastuses:</w:t>
      </w:r>
      <w:del w:author="Aili Sandre - JUSTDIGI" w:date="2025-09-15T10:24:00Z" w16du:dateUtc="2025-09-15T07:24:00Z" w:id="14">
        <w:r w:rsidRPr="7D628AF8" w:rsidDel="000B1E69" w:rsidR="3462A698">
          <w:rPr>
            <w:rFonts w:ascii="Times New Roman" w:hAnsi="Times New Roman" w:eastAsia="Times New Roman" w:cs="Times New Roman"/>
          </w:rPr>
          <w:delText xml:space="preserve"> </w:delText>
        </w:r>
      </w:del>
    </w:p>
    <w:p w:rsidRPr="005377C2" w:rsidR="00041401" w:rsidDel="002B4A4E" w:rsidP="0033098F" w:rsidRDefault="3462A698" w14:paraId="1FDAB668" w14:textId="736F101A">
      <w:pPr>
        <w:spacing w:after="0" w:line="240" w:lineRule="auto"/>
        <w:jc w:val="both"/>
        <w:rPr>
          <w:rFonts w:ascii="Times New Roman" w:hAnsi="Times New Roman" w:eastAsia="Times New Roman" w:cs="Times New Roman"/>
        </w:rPr>
      </w:pPr>
      <w:r w:rsidRPr="7D628AF8">
        <w:rPr>
          <w:rFonts w:ascii="Times New Roman" w:hAnsi="Times New Roman" w:eastAsia="Times New Roman" w:cs="Times New Roman"/>
        </w:rPr>
        <w:t>„Pangasaladust, sealhulgas pangakonto väljavõtteid, sisaldavat teavet on Rahapesu Andmebürool õigus saada käesoleva seaduse § 54 lõike 1</w:t>
      </w:r>
      <w:r w:rsidRPr="7D628AF8">
        <w:rPr>
          <w:rFonts w:ascii="Times New Roman" w:hAnsi="Times New Roman" w:eastAsia="Times New Roman" w:cs="Times New Roman"/>
          <w:vertAlign w:val="superscript"/>
        </w:rPr>
        <w:t xml:space="preserve"> </w:t>
      </w:r>
      <w:r w:rsidRPr="7D628AF8">
        <w:rPr>
          <w:rFonts w:ascii="Times New Roman" w:hAnsi="Times New Roman" w:eastAsia="Times New Roman" w:cs="Times New Roman"/>
        </w:rPr>
        <w:t>punktides 1–4 ja 8–10 nimetatud ülesannete täitmiseks.“;</w:t>
      </w:r>
    </w:p>
    <w:p w:rsidRPr="005377C2" w:rsidR="0B8A552E" w:rsidP="0033098F" w:rsidRDefault="2115579D" w14:paraId="4CA36764" w14:textId="07E70D05">
      <w:pPr>
        <w:spacing w:after="0" w:line="240" w:lineRule="auto"/>
        <w:jc w:val="both"/>
        <w:rPr>
          <w:rFonts w:ascii="Times New Roman" w:hAnsi="Times New Roman" w:eastAsia="Times New Roman" w:cs="Times New Roman"/>
        </w:rPr>
      </w:pPr>
      <w:del w:author="Aili Sandre - JUSTDIGI" w:date="2025-09-15T10:31:00Z" w16du:dateUtc="2025-09-15T07:31:00Z" w:id="15">
        <w:r w:rsidRPr="7D628AF8" w:rsidDel="00F219DF">
          <w:rPr>
            <w:rFonts w:ascii="Times New Roman" w:hAnsi="Times New Roman" w:eastAsia="Times New Roman" w:cs="Times New Roman"/>
          </w:rPr>
          <w:delText xml:space="preserve"> </w:delText>
        </w:r>
      </w:del>
    </w:p>
    <w:p w:rsidR="73D82568" w:rsidP="0033098F" w:rsidRDefault="002D495F" w14:paraId="28F8E2C3" w14:textId="4E06D139" w14:noSpellErr="1">
      <w:pPr>
        <w:spacing w:after="0" w:line="240" w:lineRule="auto"/>
        <w:jc w:val="both"/>
        <w:rPr>
          <w:rFonts w:ascii="Times New Roman" w:hAnsi="Times New Roman" w:eastAsia="Times New Roman" w:cs="Times New Roman"/>
        </w:rPr>
      </w:pPr>
      <w:commentRangeStart w:id="501378124"/>
      <w:r w:rsidRPr="3469F29C" w:rsidR="76A90FA1">
        <w:rPr>
          <w:rFonts w:ascii="Times New Roman" w:hAnsi="Times New Roman" w:eastAsia="Times New Roman" w:cs="Times New Roman"/>
          <w:b w:val="1"/>
          <w:bCs w:val="1"/>
        </w:rPr>
        <w:t>3</w:t>
      </w:r>
      <w:r w:rsidRPr="3469F29C" w:rsidR="23F974E6">
        <w:rPr>
          <w:rFonts w:ascii="Times New Roman" w:hAnsi="Times New Roman" w:eastAsia="Times New Roman" w:cs="Times New Roman"/>
          <w:b w:val="1"/>
          <w:bCs w:val="1"/>
        </w:rPr>
        <w:t>)</w:t>
      </w:r>
      <w:commentRangeEnd w:id="501378124"/>
      <w:r>
        <w:rPr>
          <w:rStyle w:val="CommentReference"/>
        </w:rPr>
        <w:commentReference w:id="501378124"/>
      </w:r>
      <w:r w:rsidRPr="3469F29C" w:rsidR="7DAAD3EA">
        <w:rPr>
          <w:rFonts w:ascii="Times New Roman" w:hAnsi="Times New Roman" w:eastAsia="Times New Roman" w:cs="Times New Roman"/>
          <w:b w:val="1"/>
          <w:bCs w:val="1"/>
        </w:rPr>
        <w:t xml:space="preserve"> </w:t>
      </w:r>
      <w:r w:rsidRPr="3469F29C" w:rsidR="569FD909">
        <w:rPr>
          <w:rFonts w:ascii="Times New Roman" w:hAnsi="Times New Roman" w:eastAsia="Times New Roman" w:cs="Times New Roman"/>
        </w:rPr>
        <w:t>paragrahvi 58 lõikes 1</w:t>
      </w:r>
      <w:r w:rsidRPr="3469F29C" w:rsidR="569FD909">
        <w:rPr>
          <w:rFonts w:ascii="Times New Roman" w:hAnsi="Times New Roman" w:eastAsia="Times New Roman" w:cs="Times New Roman"/>
          <w:vertAlign w:val="superscript"/>
        </w:rPr>
        <w:t>1</w:t>
      </w:r>
      <w:r w:rsidRPr="3469F29C" w:rsidR="569FD909">
        <w:rPr>
          <w:rFonts w:ascii="Times New Roman" w:hAnsi="Times New Roman" w:eastAsia="Times New Roman" w:cs="Times New Roman"/>
        </w:rPr>
        <w:t xml:space="preserve"> </w:t>
      </w:r>
      <w:r w:rsidRPr="3469F29C" w:rsidR="4B13BE22">
        <w:rPr>
          <w:rFonts w:ascii="Times New Roman" w:hAnsi="Times New Roman" w:eastAsia="Times New Roman" w:cs="Times New Roman"/>
        </w:rPr>
        <w:t>asendatakse</w:t>
      </w:r>
      <w:r w:rsidRPr="3469F29C" w:rsidR="569FD909">
        <w:rPr>
          <w:rFonts w:ascii="Times New Roman" w:hAnsi="Times New Roman" w:eastAsia="Times New Roman" w:cs="Times New Roman"/>
        </w:rPr>
        <w:t xml:space="preserve"> tekstiosa „</w:t>
      </w:r>
      <w:r w:rsidRPr="3469F29C" w:rsidR="68A66A0A">
        <w:rPr>
          <w:rFonts w:ascii="Times New Roman" w:hAnsi="Times New Roman" w:eastAsia="Times New Roman" w:cs="Times New Roman"/>
        </w:rPr>
        <w:t>käesolevast seadusest</w:t>
      </w:r>
      <w:r w:rsidRPr="3469F29C" w:rsidR="569FD909">
        <w:rPr>
          <w:rFonts w:ascii="Times New Roman" w:hAnsi="Times New Roman" w:eastAsia="Times New Roman" w:cs="Times New Roman"/>
        </w:rPr>
        <w:t xml:space="preserve">“ tekstiosaga „käesoleva seaduse § 54 lõike 1 </w:t>
      </w:r>
      <w:r w:rsidRPr="3469F29C" w:rsidR="569FD909">
        <w:rPr>
          <w:rFonts w:ascii="Times New Roman" w:hAnsi="Times New Roman" w:eastAsia="Times New Roman" w:cs="Times New Roman"/>
        </w:rPr>
        <w:t xml:space="preserve">punktidest </w:t>
      </w:r>
      <w:commentRangeStart w:id="183638419"/>
      <w:r w:rsidRPr="3469F29C" w:rsidR="0E10F93F">
        <w:rPr>
          <w:rFonts w:ascii="Times New Roman" w:hAnsi="Times New Roman" w:eastAsia="Times New Roman" w:cs="Times New Roman"/>
        </w:rPr>
        <w:t>1</w:t>
      </w:r>
      <w:ins w:author="Aili Sandre - JUSTDIGI" w:date="2025-09-15T10:28:00Z" w:id="1660137319">
        <w:r w:rsidRPr="3469F29C" w:rsidR="19A8DB4B">
          <w:rPr>
            <w:rFonts w:ascii="Times New Roman" w:hAnsi="Times New Roman" w:eastAsia="Times New Roman" w:cs="Times New Roman"/>
            <w:rPrChange w:author="Aili Sandre - JUSTDIGI" w:date="2025-09-15T10:34:00Z" w:id="1400754354">
              <w:rPr>
                <w:rFonts w:ascii="Times New Roman" w:hAnsi="Times New Roman" w:eastAsia="Times New Roman" w:cs="Times New Roman"/>
                <w:highlight w:val="yellow"/>
              </w:rPr>
            </w:rPrChange>
          </w:rPr>
          <w:t>,</w:t>
        </w:r>
      </w:ins>
      <w:del w:author="Aili Sandre - JUSTDIGI" w:date="2025-09-15T10:28:00Z" w:id="1307382148">
        <w:r w:rsidRPr="3469F29C" w:rsidDel="0E10F93F">
          <w:rPr>
            <w:rFonts w:ascii="Times New Roman" w:hAnsi="Times New Roman" w:eastAsia="Times New Roman" w:cs="Times New Roman"/>
          </w:rPr>
          <w:delText>–</w:delText>
        </w:r>
      </w:del>
      <w:ins w:author="Aili Sandre - JUSTDIGI" w:date="2025-09-15T10:28:00Z" w:id="1025320850">
        <w:r w:rsidRPr="3469F29C" w:rsidR="19A8DB4B">
          <w:rPr>
            <w:rFonts w:ascii="Times New Roman" w:hAnsi="Times New Roman" w:eastAsia="Times New Roman" w:cs="Times New Roman"/>
            <w:rPrChange w:author="Aili Sandre - JUSTDIGI" w:date="2025-09-15T10:34:00Z" w:id="884957887">
              <w:rPr>
                <w:rFonts w:ascii="Times New Roman" w:hAnsi="Times New Roman" w:eastAsia="Times New Roman" w:cs="Times New Roman"/>
                <w:highlight w:val="yellow"/>
              </w:rPr>
            </w:rPrChange>
          </w:rPr>
          <w:t xml:space="preserve"> </w:t>
        </w:r>
      </w:ins>
      <w:r w:rsidRPr="3469F29C" w:rsidR="0E10F93F">
        <w:rPr>
          <w:rFonts w:ascii="Times New Roman" w:hAnsi="Times New Roman" w:eastAsia="Times New Roman" w:cs="Times New Roman"/>
        </w:rPr>
        <w:t>2</w:t>
      </w:r>
      <w:ins w:author="Aili Sandre - JUSTDIGI" w:date="2025-09-15T10:28:00Z" w:id="1066463883">
        <w:r w:rsidRPr="3469F29C" w:rsidR="19A8DB4B">
          <w:rPr>
            <w:rFonts w:ascii="Times New Roman" w:hAnsi="Times New Roman" w:eastAsia="Times New Roman" w:cs="Times New Roman"/>
            <w:rPrChange w:author="Aili Sandre - JUSTDIGI" w:date="2025-09-15T10:34:00Z" w:id="303395773">
              <w:rPr>
                <w:rFonts w:ascii="Times New Roman" w:hAnsi="Times New Roman" w:eastAsia="Times New Roman" w:cs="Times New Roman"/>
                <w:highlight w:val="yellow"/>
              </w:rPr>
            </w:rPrChange>
          </w:rPr>
          <w:t>,</w:t>
        </w:r>
      </w:ins>
      <w:del w:author="Aili Sandre - JUSTDIGI" w:date="2025-09-15T10:28:00Z" w:id="1721600292">
        <w:r w:rsidRPr="3469F29C" w:rsidDel="0E10F93F">
          <w:rPr>
            <w:rFonts w:ascii="Times New Roman" w:hAnsi="Times New Roman" w:eastAsia="Times New Roman" w:cs="Times New Roman"/>
          </w:rPr>
          <w:delText xml:space="preserve"> ja</w:delText>
        </w:r>
      </w:del>
      <w:r w:rsidRPr="3469F29C" w:rsidR="0E10F93F">
        <w:rPr>
          <w:rFonts w:ascii="Times New Roman" w:hAnsi="Times New Roman" w:eastAsia="Times New Roman" w:cs="Times New Roman"/>
        </w:rPr>
        <w:t xml:space="preserve"> 8</w:t>
      </w:r>
      <w:ins w:author="Aili Sandre - JUSTDIGI" w:date="2025-09-15T10:29:00Z" w:id="617716920">
        <w:r w:rsidRPr="3469F29C" w:rsidR="19A8DB4B">
          <w:rPr>
            <w:rFonts w:ascii="Times New Roman" w:hAnsi="Times New Roman" w:eastAsia="Times New Roman" w:cs="Times New Roman"/>
            <w:rPrChange w:author="Aili Sandre - JUSTDIGI" w:date="2025-09-15T10:34:00Z" w:id="92808835">
              <w:rPr>
                <w:rFonts w:ascii="Times New Roman" w:hAnsi="Times New Roman" w:eastAsia="Times New Roman" w:cs="Times New Roman"/>
                <w:highlight w:val="yellow"/>
              </w:rPr>
            </w:rPrChange>
          </w:rPr>
          <w:t xml:space="preserve"> </w:t>
        </w:r>
        <w:r w:rsidRPr="3469F29C" w:rsidR="19A8DB4B">
          <w:rPr>
            <w:rFonts w:ascii="Times New Roman" w:hAnsi="Times New Roman" w:eastAsia="Times New Roman" w:cs="Times New Roman"/>
            <w:rPrChange w:author="Aili Sandre - JUSTDIGI" w:date="2025-09-15T10:34:00Z" w:id="1596597930">
              <w:rPr>
                <w:rFonts w:ascii="Times New Roman" w:hAnsi="Times New Roman" w:eastAsia="Times New Roman" w:cs="Times New Roman"/>
                <w:highlight w:val="yellow"/>
              </w:rPr>
            </w:rPrChange>
          </w:rPr>
          <w:t>ja</w:t>
        </w:r>
        <w:r w:rsidRPr="3469F29C" w:rsidR="19A8DB4B">
          <w:rPr>
            <w:rFonts w:ascii="Times New Roman" w:hAnsi="Times New Roman" w:eastAsia="Times New Roman" w:cs="Times New Roman"/>
            <w:rPrChange w:author="Aili Sandre - JUSTDIGI" w:date="2025-09-15T10:34:00Z" w:id="256834092">
              <w:rPr>
                <w:rFonts w:ascii="Times New Roman" w:hAnsi="Times New Roman" w:eastAsia="Times New Roman" w:cs="Times New Roman"/>
                <w:highlight w:val="yellow"/>
              </w:rPr>
            </w:rPrChange>
          </w:rPr>
          <w:t xml:space="preserve"> </w:t>
        </w:r>
      </w:ins>
      <w:del w:author="Aili Sandre - JUSTDIGI" w:date="2025-09-15T10:29:00Z" w:id="89220565">
        <w:r w:rsidRPr="3469F29C" w:rsidDel="0E10F93F">
          <w:rPr>
            <w:rFonts w:ascii="Times New Roman" w:hAnsi="Times New Roman" w:eastAsia="Times New Roman" w:cs="Times New Roman"/>
          </w:rPr>
          <w:delText>–</w:delText>
        </w:r>
      </w:del>
      <w:r w:rsidRPr="3469F29C" w:rsidR="569FD909">
        <w:rPr>
          <w:rFonts w:ascii="Times New Roman" w:hAnsi="Times New Roman" w:eastAsia="Times New Roman" w:cs="Times New Roman"/>
        </w:rPr>
        <w:t>9</w:t>
      </w:r>
      <w:commentRangeEnd w:id="183638419"/>
      <w:r>
        <w:rPr>
          <w:rStyle w:val="CommentReference"/>
        </w:rPr>
        <w:commentReference w:id="183638419"/>
      </w:r>
      <w:r w:rsidRPr="3469F29C" w:rsidR="569FD909">
        <w:rPr>
          <w:rFonts w:ascii="Times New Roman" w:hAnsi="Times New Roman" w:eastAsia="Times New Roman" w:cs="Times New Roman"/>
        </w:rPr>
        <w:t>“</w:t>
      </w:r>
      <w:r w:rsidRPr="3469F29C" w:rsidR="320F3B26">
        <w:rPr>
          <w:rFonts w:ascii="Times New Roman" w:hAnsi="Times New Roman" w:eastAsia="Times New Roman" w:cs="Times New Roman"/>
        </w:rPr>
        <w:t xml:space="preserve"> ja </w:t>
      </w:r>
      <w:r w:rsidRPr="3469F29C" w:rsidR="0C67DDE6">
        <w:rPr>
          <w:rFonts w:ascii="Times New Roman" w:hAnsi="Times New Roman" w:eastAsia="Times New Roman" w:cs="Times New Roman"/>
        </w:rPr>
        <w:t xml:space="preserve">lõiget täiendatakse </w:t>
      </w:r>
      <w:r w:rsidRPr="3469F29C" w:rsidR="320F3B26">
        <w:rPr>
          <w:rFonts w:ascii="Times New Roman" w:hAnsi="Times New Roman" w:eastAsia="Times New Roman" w:cs="Times New Roman"/>
        </w:rPr>
        <w:t xml:space="preserve">pärast </w:t>
      </w:r>
      <w:r w:rsidRPr="3469F29C" w:rsidR="2E0EF8DC">
        <w:rPr>
          <w:rFonts w:ascii="Times New Roman" w:hAnsi="Times New Roman" w:eastAsia="Times New Roman" w:cs="Times New Roman"/>
        </w:rPr>
        <w:t>sõnu</w:t>
      </w:r>
      <w:r w:rsidRPr="3469F29C" w:rsidR="2E0EF8DC">
        <w:rPr>
          <w:rFonts w:ascii="Times New Roman" w:hAnsi="Times New Roman" w:eastAsia="Times New Roman" w:cs="Times New Roman"/>
        </w:rPr>
        <w:t xml:space="preserve"> </w:t>
      </w:r>
      <w:r w:rsidRPr="3469F29C" w:rsidR="728414B7">
        <w:rPr>
          <w:rFonts w:ascii="Times New Roman" w:hAnsi="Times New Roman" w:eastAsia="Times New Roman" w:cs="Times New Roman"/>
        </w:rPr>
        <w:t>„</w:t>
      </w:r>
      <w:r w:rsidRPr="3469F29C" w:rsidR="65789D15">
        <w:rPr>
          <w:rFonts w:ascii="Times New Roman" w:hAnsi="Times New Roman" w:eastAsia="Times New Roman" w:cs="Times New Roman"/>
        </w:rPr>
        <w:t>nimetatud andmeid</w:t>
      </w:r>
      <w:r w:rsidRPr="3469F29C" w:rsidR="728414B7">
        <w:rPr>
          <w:rFonts w:ascii="Times New Roman" w:hAnsi="Times New Roman" w:eastAsia="Times New Roman" w:cs="Times New Roman"/>
        </w:rPr>
        <w:t>“</w:t>
      </w:r>
      <w:r w:rsidRPr="3469F29C" w:rsidR="456F07FF">
        <w:rPr>
          <w:rFonts w:ascii="Times New Roman" w:hAnsi="Times New Roman" w:eastAsia="Times New Roman" w:cs="Times New Roman"/>
        </w:rPr>
        <w:t xml:space="preserve"> </w:t>
      </w:r>
      <w:r w:rsidRPr="3469F29C" w:rsidR="2E0EF8DC">
        <w:rPr>
          <w:rFonts w:ascii="Times New Roman" w:hAnsi="Times New Roman" w:eastAsia="Times New Roman" w:cs="Times New Roman"/>
        </w:rPr>
        <w:t>sõnadega</w:t>
      </w:r>
      <w:r w:rsidRPr="3469F29C" w:rsidR="2E0EF8DC">
        <w:rPr>
          <w:rFonts w:ascii="Times New Roman" w:hAnsi="Times New Roman" w:eastAsia="Times New Roman" w:cs="Times New Roman"/>
        </w:rPr>
        <w:t xml:space="preserve"> </w:t>
      </w:r>
      <w:r w:rsidRPr="3469F29C" w:rsidR="68DB9990">
        <w:rPr>
          <w:rFonts w:ascii="Times New Roman" w:hAnsi="Times New Roman" w:eastAsia="Times New Roman" w:cs="Times New Roman"/>
        </w:rPr>
        <w:t xml:space="preserve">„ja </w:t>
      </w:r>
      <w:commentRangeStart w:id="1666820932"/>
      <w:r w:rsidRPr="3469F29C" w:rsidR="68DB9990">
        <w:rPr>
          <w:rFonts w:ascii="Times New Roman" w:hAnsi="Times New Roman" w:eastAsia="Times New Roman" w:cs="Times New Roman"/>
        </w:rPr>
        <w:t>pangakonto</w:t>
      </w:r>
      <w:r w:rsidRPr="3469F29C" w:rsidR="66A18811">
        <w:rPr>
          <w:rFonts w:ascii="Times New Roman" w:hAnsi="Times New Roman" w:eastAsia="Times New Roman" w:cs="Times New Roman"/>
        </w:rPr>
        <w:t>de</w:t>
      </w:r>
      <w:commentRangeEnd w:id="1666820932"/>
      <w:r>
        <w:rPr>
          <w:rStyle w:val="CommentReference"/>
        </w:rPr>
        <w:commentReference w:id="1666820932"/>
      </w:r>
      <w:r w:rsidRPr="3469F29C" w:rsidR="68DB9990">
        <w:rPr>
          <w:rFonts w:ascii="Times New Roman" w:hAnsi="Times New Roman" w:eastAsia="Times New Roman" w:cs="Times New Roman"/>
        </w:rPr>
        <w:t xml:space="preserve"> väljavõtteid“</w:t>
      </w:r>
      <w:r w:rsidRPr="3469F29C" w:rsidR="728414B7">
        <w:rPr>
          <w:rFonts w:ascii="Times New Roman" w:hAnsi="Times New Roman" w:eastAsia="Times New Roman" w:cs="Times New Roman"/>
        </w:rPr>
        <w:t>;</w:t>
      </w:r>
    </w:p>
    <w:p w:rsidR="7A8E5AA1" w:rsidP="0033098F" w:rsidRDefault="7A8E5AA1" w14:paraId="2DB8AFB4" w14:textId="5E738573">
      <w:pPr>
        <w:spacing w:after="0" w:line="240" w:lineRule="auto"/>
        <w:rPr>
          <w:rFonts w:ascii="Times New Roman" w:hAnsi="Times New Roman" w:eastAsia="Times New Roman" w:cs="Times New Roman"/>
        </w:rPr>
      </w:pPr>
    </w:p>
    <w:p w:rsidR="00B216D1" w:rsidP="0033098F" w:rsidRDefault="25C2BA64" w14:paraId="6358F008" w14:textId="36BFEAF9" w14:noSpellErr="1">
      <w:pPr>
        <w:spacing w:after="0" w:line="240" w:lineRule="auto"/>
        <w:jc w:val="both"/>
        <w:rPr>
          <w:rFonts w:ascii="Times New Roman" w:hAnsi="Times New Roman" w:eastAsia="Times New Roman" w:cs="Times New Roman"/>
        </w:rPr>
      </w:pPr>
      <w:commentRangeStart w:id="1366815492"/>
      <w:r w:rsidRPr="3469F29C" w:rsidR="550760E5">
        <w:rPr>
          <w:rFonts w:ascii="Times New Roman" w:hAnsi="Times New Roman" w:eastAsia="Times New Roman" w:cs="Times New Roman"/>
          <w:b w:val="1"/>
          <w:bCs w:val="1"/>
        </w:rPr>
        <w:t>4)</w:t>
      </w:r>
      <w:commentRangeEnd w:id="1366815492"/>
      <w:r>
        <w:rPr>
          <w:rStyle w:val="CommentReference"/>
        </w:rPr>
        <w:commentReference w:id="1366815492"/>
      </w:r>
      <w:r w:rsidRPr="3469F29C" w:rsidR="1C39925C">
        <w:rPr>
          <w:rFonts w:ascii="Times New Roman" w:hAnsi="Times New Roman" w:eastAsia="Times New Roman" w:cs="Times New Roman"/>
          <w:b w:val="1"/>
          <w:bCs w:val="1"/>
        </w:rPr>
        <w:t xml:space="preserve"> </w:t>
      </w:r>
      <w:r w:rsidRPr="3469F29C" w:rsidR="1C39925C">
        <w:rPr>
          <w:rFonts w:ascii="Times New Roman" w:hAnsi="Times New Roman" w:eastAsia="Times New Roman" w:cs="Times New Roman"/>
        </w:rPr>
        <w:t xml:space="preserve">paragrahvi 58 lõiget 2 täiendatakse </w:t>
      </w:r>
      <w:r w:rsidRPr="3469F29C" w:rsidR="1C39925C">
        <w:rPr>
          <w:rFonts w:ascii="Times New Roman" w:hAnsi="Times New Roman" w:eastAsia="Times New Roman" w:cs="Times New Roman"/>
        </w:rPr>
        <w:t>teise</w:t>
      </w:r>
      <w:r w:rsidRPr="3469F29C" w:rsidR="1C39925C">
        <w:rPr>
          <w:rFonts w:ascii="Times New Roman" w:hAnsi="Times New Roman" w:eastAsia="Times New Roman" w:cs="Times New Roman"/>
        </w:rPr>
        <w:t xml:space="preserve"> lausega järgmises sõnastuses:</w:t>
      </w:r>
      <w:del w:author="Aili Sandre - JUSTDIGI" w:date="2025-09-15T10:31:00Z" w:id="1560765231">
        <w:r w:rsidRPr="3469F29C" w:rsidDel="1C39925C">
          <w:rPr>
            <w:rFonts w:ascii="Times New Roman" w:hAnsi="Times New Roman" w:eastAsia="Times New Roman" w:cs="Times New Roman"/>
          </w:rPr>
          <w:delText xml:space="preserve"> </w:delText>
        </w:r>
      </w:del>
    </w:p>
    <w:p w:rsidR="25C2BA64" w:rsidP="0033098F" w:rsidRDefault="3CE53179" w14:paraId="242F86CE" w14:textId="1355D0CF">
      <w:pPr>
        <w:spacing w:after="0" w:line="240" w:lineRule="auto"/>
        <w:jc w:val="both"/>
        <w:rPr>
          <w:rFonts w:ascii="Times New Roman" w:hAnsi="Times New Roman" w:eastAsia="Times New Roman" w:cs="Times New Roman"/>
        </w:rPr>
      </w:pPr>
      <w:r w:rsidRPr="3469F29C" w:rsidR="05DC59A6">
        <w:rPr>
          <w:rFonts w:ascii="Times New Roman" w:hAnsi="Times New Roman" w:eastAsia="Times New Roman" w:cs="Times New Roman"/>
        </w:rPr>
        <w:t xml:space="preserve">„Pangasaladust, sealhulgas pangakonto väljavõtteid, sisaldavat teavet on </w:t>
      </w:r>
      <w:r w:rsidRPr="3469F29C" w:rsidR="63107EE2">
        <w:rPr>
          <w:rFonts w:ascii="Times New Roman" w:hAnsi="Times New Roman" w:eastAsia="Times New Roman" w:cs="Times New Roman"/>
        </w:rPr>
        <w:t>ettekirjutuse adressaat kohustatud andma</w:t>
      </w:r>
      <w:r w:rsidRPr="3469F29C" w:rsidR="05DC59A6">
        <w:rPr>
          <w:rFonts w:ascii="Times New Roman" w:hAnsi="Times New Roman" w:eastAsia="Times New Roman" w:cs="Times New Roman"/>
        </w:rPr>
        <w:t xml:space="preserve"> käesoleva seaduse § 54 lõike 1</w:t>
      </w:r>
      <w:r w:rsidRPr="3469F29C" w:rsidR="05DC59A6">
        <w:rPr>
          <w:rFonts w:ascii="Times New Roman" w:hAnsi="Times New Roman" w:eastAsia="Times New Roman" w:cs="Times New Roman"/>
          <w:vertAlign w:val="superscript"/>
        </w:rPr>
        <w:t xml:space="preserve"> </w:t>
      </w:r>
      <w:r w:rsidRPr="3469F29C" w:rsidR="05DC59A6">
        <w:rPr>
          <w:rFonts w:ascii="Times New Roman" w:hAnsi="Times New Roman" w:eastAsia="Times New Roman" w:cs="Times New Roman"/>
        </w:rPr>
        <w:t>punktides 1–4 ja 8–10 nimetatud ülesannete täitmiseks</w:t>
      </w:r>
      <w:commentRangeStart w:id="766533720"/>
      <w:ins w:author="Maarja-Liis Lall - JUSTDIGI" w:date="2025-09-18T13:17:09.394Z" w:id="794673072">
        <w:r w:rsidRPr="3469F29C" w:rsidR="615186B1">
          <w:rPr>
            <w:rFonts w:ascii="Times New Roman" w:hAnsi="Times New Roman" w:eastAsia="Times New Roman" w:cs="Times New Roman"/>
          </w:rPr>
          <w:t>.</w:t>
        </w:r>
      </w:ins>
      <w:commentRangeEnd w:id="766533720"/>
      <w:r>
        <w:rPr>
          <w:rStyle w:val="CommentReference"/>
        </w:rPr>
        <w:commentReference w:id="766533720"/>
      </w:r>
      <w:r w:rsidRPr="3469F29C" w:rsidR="45AFCF00">
        <w:rPr>
          <w:rFonts w:ascii="Times New Roman" w:hAnsi="Times New Roman" w:eastAsia="Times New Roman" w:cs="Times New Roman"/>
        </w:rPr>
        <w:t>;</w:t>
      </w:r>
    </w:p>
    <w:p w:rsidR="0B8A552E" w:rsidP="0033098F" w:rsidRDefault="0B8A552E" w14:paraId="6C3CBB39" w14:textId="10EFA595">
      <w:pPr>
        <w:spacing w:after="0" w:line="240" w:lineRule="auto"/>
        <w:jc w:val="both"/>
        <w:rPr>
          <w:rFonts w:ascii="Times New Roman" w:hAnsi="Times New Roman" w:eastAsia="Times New Roman" w:cs="Times New Roman"/>
        </w:rPr>
      </w:pPr>
    </w:p>
    <w:p w:rsidR="0B8A552E" w:rsidP="0033098F" w:rsidRDefault="497D2D3C" w14:paraId="33BF4D22" w14:textId="6AF616FE">
      <w:pPr>
        <w:spacing w:after="0" w:line="240" w:lineRule="auto"/>
        <w:jc w:val="both"/>
        <w:rPr>
          <w:rFonts w:ascii="Times New Roman" w:hAnsi="Times New Roman" w:eastAsia="Times New Roman" w:cs="Times New Roman"/>
          <w:color w:val="000000" w:themeColor="text1"/>
        </w:rPr>
      </w:pPr>
      <w:r w:rsidRPr="7D628AF8">
        <w:rPr>
          <w:rFonts w:ascii="Times New Roman" w:hAnsi="Times New Roman" w:eastAsia="Times New Roman" w:cs="Times New Roman"/>
          <w:b/>
          <w:bCs/>
          <w:color w:val="000000" w:themeColor="text1"/>
        </w:rPr>
        <w:t>5</w:t>
      </w:r>
      <w:r w:rsidRPr="7D628AF8" w:rsidR="1A65DF13">
        <w:rPr>
          <w:rFonts w:ascii="Times New Roman" w:hAnsi="Times New Roman" w:eastAsia="Times New Roman" w:cs="Times New Roman"/>
          <w:b/>
          <w:bCs/>
          <w:color w:val="000000" w:themeColor="text1"/>
        </w:rPr>
        <w:t>)</w:t>
      </w:r>
      <w:r w:rsidRPr="7D628AF8" w:rsidR="1A65DF13">
        <w:rPr>
          <w:rFonts w:ascii="Times New Roman" w:hAnsi="Times New Roman" w:eastAsia="Times New Roman" w:cs="Times New Roman"/>
          <w:color w:val="000000" w:themeColor="text1"/>
        </w:rPr>
        <w:t xml:space="preserve"> </w:t>
      </w:r>
      <w:r w:rsidRPr="7D628AF8" w:rsidR="4C95155F">
        <w:rPr>
          <w:rFonts w:ascii="Times New Roman" w:hAnsi="Times New Roman" w:eastAsia="Times New Roman" w:cs="Times New Roman"/>
          <w:color w:val="000000" w:themeColor="text1"/>
        </w:rPr>
        <w:t>p</w:t>
      </w:r>
      <w:r w:rsidRPr="7D628AF8" w:rsidR="6B1EAD10">
        <w:rPr>
          <w:rFonts w:ascii="Times New Roman" w:hAnsi="Times New Roman" w:eastAsia="Times New Roman" w:cs="Times New Roman"/>
          <w:color w:val="000000" w:themeColor="text1"/>
        </w:rPr>
        <w:t>aragrahvi</w:t>
      </w:r>
      <w:r w:rsidRPr="7D628AF8" w:rsidR="1A65DF13">
        <w:rPr>
          <w:rFonts w:ascii="Times New Roman" w:hAnsi="Times New Roman" w:eastAsia="Times New Roman" w:cs="Times New Roman"/>
          <w:color w:val="000000" w:themeColor="text1"/>
        </w:rPr>
        <w:t xml:space="preserve"> 81 </w:t>
      </w:r>
      <w:r w:rsidRPr="7D628AF8" w:rsidR="3A9A6EB0">
        <w:rPr>
          <w:rFonts w:ascii="Times New Roman" w:hAnsi="Times New Roman" w:eastAsia="Times New Roman" w:cs="Times New Roman"/>
          <w:color w:val="000000" w:themeColor="text1"/>
        </w:rPr>
        <w:t>l</w:t>
      </w:r>
      <w:r w:rsidRPr="7D628AF8" w:rsidR="451B7165">
        <w:rPr>
          <w:rFonts w:ascii="Times New Roman" w:hAnsi="Times New Roman" w:eastAsia="Times New Roman" w:cs="Times New Roman"/>
          <w:color w:val="000000" w:themeColor="text1"/>
        </w:rPr>
        <w:t>õi</w:t>
      </w:r>
      <w:r w:rsidR="00583AE4">
        <w:rPr>
          <w:rFonts w:ascii="Times New Roman" w:hAnsi="Times New Roman" w:eastAsia="Times New Roman" w:cs="Times New Roman"/>
          <w:color w:val="000000" w:themeColor="text1"/>
        </w:rPr>
        <w:t>g</w:t>
      </w:r>
      <w:r w:rsidRPr="7D628AF8" w:rsidR="0C4E51B3">
        <w:rPr>
          <w:rFonts w:ascii="Times New Roman" w:hAnsi="Times New Roman" w:eastAsia="Times New Roman" w:cs="Times New Roman"/>
          <w:color w:val="000000" w:themeColor="text1"/>
        </w:rPr>
        <w:t>e</w:t>
      </w:r>
      <w:r w:rsidR="00583AE4">
        <w:rPr>
          <w:rFonts w:ascii="Times New Roman" w:hAnsi="Times New Roman" w:eastAsia="Times New Roman" w:cs="Times New Roman"/>
          <w:color w:val="000000" w:themeColor="text1"/>
        </w:rPr>
        <w:t>t</w:t>
      </w:r>
      <w:r w:rsidRPr="7D628AF8" w:rsidR="3A9A6EB0">
        <w:rPr>
          <w:rFonts w:ascii="Times New Roman" w:hAnsi="Times New Roman" w:eastAsia="Times New Roman" w:cs="Times New Roman"/>
          <w:color w:val="000000" w:themeColor="text1"/>
        </w:rPr>
        <w:t xml:space="preserve"> </w:t>
      </w:r>
      <w:r w:rsidRPr="7D628AF8" w:rsidR="51CCB54F">
        <w:rPr>
          <w:rFonts w:ascii="Times New Roman" w:hAnsi="Times New Roman" w:eastAsia="Times New Roman" w:cs="Times New Roman"/>
          <w:color w:val="000000" w:themeColor="text1"/>
        </w:rPr>
        <w:t>1</w:t>
      </w:r>
      <w:r w:rsidRPr="7D628AF8" w:rsidR="51CCB54F">
        <w:rPr>
          <w:rFonts w:ascii="Times New Roman" w:hAnsi="Times New Roman" w:eastAsia="Times New Roman" w:cs="Times New Roman"/>
          <w:color w:val="000000" w:themeColor="text1"/>
          <w:vertAlign w:val="superscript"/>
        </w:rPr>
        <w:t>4</w:t>
      </w:r>
      <w:r w:rsidRPr="7D628AF8" w:rsidR="51CCB54F">
        <w:rPr>
          <w:rFonts w:ascii="Times New Roman" w:hAnsi="Times New Roman" w:eastAsia="Times New Roman" w:cs="Times New Roman"/>
          <w:color w:val="000000" w:themeColor="text1"/>
        </w:rPr>
        <w:t xml:space="preserve"> </w:t>
      </w:r>
      <w:r w:rsidRPr="7D628AF8" w:rsidR="2CD87210">
        <w:rPr>
          <w:rFonts w:ascii="Times New Roman" w:hAnsi="Times New Roman" w:eastAsia="Times New Roman" w:cs="Times New Roman"/>
          <w:color w:val="000000" w:themeColor="text1"/>
        </w:rPr>
        <w:t>täiendatakse</w:t>
      </w:r>
      <w:r w:rsidRPr="7D628AF8" w:rsidR="537DB710">
        <w:rPr>
          <w:rFonts w:ascii="Times New Roman" w:hAnsi="Times New Roman" w:eastAsia="Times New Roman" w:cs="Times New Roman"/>
          <w:color w:val="000000" w:themeColor="text1"/>
        </w:rPr>
        <w:t xml:space="preserve"> </w:t>
      </w:r>
      <w:r w:rsidRPr="7D628AF8" w:rsidR="7F30CAA8">
        <w:rPr>
          <w:rFonts w:ascii="Times New Roman" w:hAnsi="Times New Roman" w:eastAsia="Times New Roman" w:cs="Times New Roman"/>
          <w:color w:val="000000" w:themeColor="text1"/>
        </w:rPr>
        <w:t xml:space="preserve">punktidega </w:t>
      </w:r>
      <w:r w:rsidRPr="7D628AF8" w:rsidR="59D227D8">
        <w:rPr>
          <w:rFonts w:ascii="Times New Roman" w:hAnsi="Times New Roman" w:eastAsia="Times New Roman" w:cs="Times New Roman"/>
          <w:color w:val="000000" w:themeColor="text1"/>
        </w:rPr>
        <w:t>4</w:t>
      </w:r>
      <w:r w:rsidR="00583AE4">
        <w:rPr>
          <w:rFonts w:ascii="Times New Roman" w:hAnsi="Times New Roman" w:eastAsia="Times New Roman" w:cs="Times New Roman"/>
        </w:rPr>
        <w:t xml:space="preserve"> ja </w:t>
      </w:r>
      <w:r w:rsidRPr="7D628AF8" w:rsidR="37AA2B83">
        <w:rPr>
          <w:rFonts w:ascii="Times New Roman" w:hAnsi="Times New Roman" w:eastAsia="Times New Roman" w:cs="Times New Roman"/>
          <w:color w:val="000000" w:themeColor="text1"/>
        </w:rPr>
        <w:t>5</w:t>
      </w:r>
      <w:r w:rsidRPr="7D628AF8" w:rsidR="45A3E1B8">
        <w:rPr>
          <w:rFonts w:ascii="Times New Roman" w:hAnsi="Times New Roman" w:eastAsia="Times New Roman" w:cs="Times New Roman"/>
          <w:color w:val="000000" w:themeColor="text1"/>
        </w:rPr>
        <w:t xml:space="preserve"> </w:t>
      </w:r>
      <w:r w:rsidRPr="7D628AF8" w:rsidR="3A9A6EB0">
        <w:rPr>
          <w:rFonts w:ascii="Times New Roman" w:hAnsi="Times New Roman" w:eastAsia="Times New Roman" w:cs="Times New Roman"/>
          <w:color w:val="000000" w:themeColor="text1"/>
        </w:rPr>
        <w:t>järgmise</w:t>
      </w:r>
      <w:r w:rsidRPr="7D628AF8" w:rsidR="598FA3B1">
        <w:rPr>
          <w:rFonts w:ascii="Times New Roman" w:hAnsi="Times New Roman" w:eastAsia="Times New Roman" w:cs="Times New Roman"/>
          <w:color w:val="000000" w:themeColor="text1"/>
        </w:rPr>
        <w:t xml:space="preserve">s </w:t>
      </w:r>
      <w:r w:rsidRPr="7D628AF8" w:rsidR="1C07F687">
        <w:rPr>
          <w:rFonts w:ascii="Times New Roman" w:hAnsi="Times New Roman" w:eastAsia="Times New Roman" w:cs="Times New Roman"/>
          <w:color w:val="000000" w:themeColor="text1"/>
        </w:rPr>
        <w:t>sõnastuses</w:t>
      </w:r>
      <w:r w:rsidRPr="7D628AF8" w:rsidR="28EA1DF1">
        <w:rPr>
          <w:rFonts w:ascii="Times New Roman" w:hAnsi="Times New Roman" w:eastAsia="Times New Roman" w:cs="Times New Roman"/>
          <w:color w:val="000000" w:themeColor="text1"/>
        </w:rPr>
        <w:t>:</w:t>
      </w:r>
    </w:p>
    <w:p w:rsidR="652317BB" w:rsidP="0033098F" w:rsidRDefault="0075208A" w14:paraId="6FC8F50E" w14:textId="7DDD0E8C">
      <w:pPr>
        <w:spacing w:after="0" w:line="240" w:lineRule="auto"/>
        <w:jc w:val="both"/>
        <w:rPr>
          <w:rFonts w:ascii="Times New Roman" w:hAnsi="Times New Roman" w:eastAsia="Times New Roman" w:cs="Times New Roman"/>
          <w:color w:val="000000" w:themeColor="text1"/>
        </w:rPr>
      </w:pPr>
      <w:r>
        <w:rPr>
          <w:rFonts w:ascii="Times New Roman" w:hAnsi="Times New Roman" w:eastAsia="Times New Roman" w:cs="Times New Roman"/>
          <w:color w:val="000000" w:themeColor="text1"/>
        </w:rPr>
        <w:t>„</w:t>
      </w:r>
      <w:r w:rsidRPr="7D628AF8" w:rsidR="11CEB424">
        <w:rPr>
          <w:rFonts w:ascii="Times New Roman" w:hAnsi="Times New Roman" w:eastAsia="Times New Roman" w:cs="Times New Roman"/>
          <w:color w:val="000000" w:themeColor="text1"/>
        </w:rPr>
        <w:t>4</w:t>
      </w:r>
      <w:r w:rsidRPr="7D628AF8" w:rsidR="6D34AC96">
        <w:rPr>
          <w:rFonts w:ascii="Times New Roman" w:hAnsi="Times New Roman" w:eastAsia="Times New Roman" w:cs="Times New Roman"/>
          <w:color w:val="000000" w:themeColor="text1"/>
        </w:rPr>
        <w:t>) saldo;</w:t>
      </w:r>
    </w:p>
    <w:p w:rsidR="39A2AE01" w:rsidP="0033098F" w:rsidRDefault="39A2AE01" w14:paraId="4DEB23C6" w14:textId="24840FDD">
      <w:pPr>
        <w:spacing w:after="0" w:line="240" w:lineRule="auto"/>
        <w:jc w:val="both"/>
        <w:rPr>
          <w:rFonts w:ascii="Times New Roman" w:hAnsi="Times New Roman" w:eastAsia="Times New Roman" w:cs="Times New Roman"/>
          <w:color w:val="000000" w:themeColor="text1"/>
        </w:rPr>
      </w:pPr>
      <w:r w:rsidRPr="7D628AF8">
        <w:rPr>
          <w:rFonts w:ascii="Times New Roman" w:hAnsi="Times New Roman" w:eastAsia="Times New Roman" w:cs="Times New Roman"/>
          <w:color w:val="000000" w:themeColor="text1"/>
        </w:rPr>
        <w:t xml:space="preserve">5) </w:t>
      </w:r>
      <w:r w:rsidRPr="7D628AF8" w:rsidR="06203144">
        <w:rPr>
          <w:rFonts w:ascii="Times New Roman" w:hAnsi="Times New Roman" w:eastAsia="Times New Roman" w:cs="Times New Roman"/>
          <w:color w:val="000000" w:themeColor="text1"/>
        </w:rPr>
        <w:t>konto väljavõte</w:t>
      </w:r>
      <w:r w:rsidRPr="7D628AF8" w:rsidR="3432BF92">
        <w:rPr>
          <w:rFonts w:ascii="Times New Roman" w:hAnsi="Times New Roman" w:eastAsia="Times New Roman" w:cs="Times New Roman"/>
          <w:color w:val="000000" w:themeColor="text1"/>
        </w:rPr>
        <w:t>.</w:t>
      </w:r>
      <w:r w:rsidR="0075208A">
        <w:rPr>
          <w:rFonts w:ascii="Times New Roman" w:hAnsi="Times New Roman" w:eastAsia="Times New Roman" w:cs="Times New Roman"/>
          <w:color w:val="000000" w:themeColor="text1"/>
        </w:rPr>
        <w:t>“.</w:t>
      </w:r>
    </w:p>
    <w:p w:rsidR="0B8A552E" w:rsidP="0033098F" w:rsidRDefault="0B8A552E" w14:paraId="13500117" w14:textId="5BA0A166">
      <w:pPr>
        <w:spacing w:after="0" w:line="240" w:lineRule="auto"/>
        <w:jc w:val="both"/>
        <w:rPr>
          <w:rFonts w:ascii="Times New Roman" w:hAnsi="Times New Roman" w:eastAsia="Times New Roman" w:cs="Times New Roman"/>
          <w:color w:val="000000" w:themeColor="text1"/>
        </w:rPr>
      </w:pPr>
    </w:p>
    <w:p w:rsidR="0B8A552E" w:rsidP="0033098F" w:rsidRDefault="0B8A552E" w14:paraId="429FE69C" w14:textId="4796E845">
      <w:pPr>
        <w:spacing w:after="0" w:line="240" w:lineRule="auto"/>
        <w:jc w:val="both"/>
        <w:rPr>
          <w:rFonts w:ascii="Times New Roman" w:hAnsi="Times New Roman" w:cs="Times New Roman"/>
        </w:rPr>
      </w:pPr>
    </w:p>
    <w:p w:rsidR="0B8A552E" w:rsidP="0033098F" w:rsidRDefault="0B8A552E" w14:paraId="59BFD12B" w14:textId="635DDC97">
      <w:pPr>
        <w:spacing w:after="0" w:line="240" w:lineRule="auto"/>
        <w:jc w:val="both"/>
        <w:rPr>
          <w:rFonts w:ascii="Times New Roman" w:hAnsi="Times New Roman" w:cs="Times New Roman"/>
        </w:rPr>
      </w:pPr>
    </w:p>
    <w:p w:rsidR="004B16B7" w:rsidP="0033098F" w:rsidRDefault="00743879" w14:paraId="400B47E8" w14:textId="735E1DE8">
      <w:pPr>
        <w:spacing w:after="0" w:line="240" w:lineRule="auto"/>
        <w:jc w:val="both"/>
        <w:rPr>
          <w:rFonts w:ascii="Times New Roman" w:hAnsi="Times New Roman" w:cs="Times New Roman"/>
        </w:rPr>
      </w:pPr>
      <w:r>
        <w:rPr>
          <w:rFonts w:ascii="Times New Roman" w:hAnsi="Times New Roman" w:cs="Times New Roman"/>
        </w:rPr>
        <w:t>Lauri Hussar</w:t>
      </w:r>
    </w:p>
    <w:p w:rsidR="00743879" w:rsidP="0033098F" w:rsidRDefault="00743879" w14:paraId="4380DB02" w14:textId="32B06EC0">
      <w:pPr>
        <w:spacing w:after="0" w:line="240" w:lineRule="auto"/>
        <w:jc w:val="both"/>
        <w:rPr>
          <w:rFonts w:ascii="Times New Roman" w:hAnsi="Times New Roman" w:cs="Times New Roman"/>
        </w:rPr>
      </w:pPr>
      <w:r>
        <w:rPr>
          <w:rFonts w:ascii="Times New Roman" w:hAnsi="Times New Roman" w:cs="Times New Roman"/>
        </w:rPr>
        <w:t>Riigikogu esimees</w:t>
      </w:r>
    </w:p>
    <w:p w:rsidR="00743879" w:rsidP="0033098F" w:rsidRDefault="00743879" w14:paraId="43FAD1A9" w14:textId="77777777">
      <w:pPr>
        <w:spacing w:after="0" w:line="240" w:lineRule="auto"/>
        <w:jc w:val="both"/>
        <w:rPr>
          <w:rFonts w:ascii="Times New Roman" w:hAnsi="Times New Roman" w:cs="Times New Roman"/>
        </w:rPr>
      </w:pPr>
    </w:p>
    <w:p w:rsidR="00743879" w:rsidP="0033098F" w:rsidRDefault="00743879" w14:paraId="1DF7204F" w14:textId="61352D1A">
      <w:pPr>
        <w:pBdr>
          <w:bottom w:val="single" w:color="auto" w:sz="12" w:space="1"/>
        </w:pBdr>
        <w:spacing w:after="0" w:line="240" w:lineRule="auto"/>
        <w:jc w:val="both"/>
        <w:rPr>
          <w:rFonts w:ascii="Times New Roman" w:hAnsi="Times New Roman" w:cs="Times New Roman"/>
        </w:rPr>
      </w:pPr>
      <w:r>
        <w:rPr>
          <w:rFonts w:ascii="Times New Roman" w:hAnsi="Times New Roman" w:cs="Times New Roman"/>
        </w:rPr>
        <w:t>Tallinn</w:t>
      </w:r>
      <w:r>
        <w:tab/>
      </w:r>
      <w:r>
        <w:tab/>
      </w:r>
      <w:r>
        <w:tab/>
      </w:r>
      <w:r>
        <w:tab/>
      </w:r>
      <w:r>
        <w:rPr>
          <w:rFonts w:ascii="Times New Roman" w:hAnsi="Times New Roman" w:cs="Times New Roman"/>
        </w:rPr>
        <w:t>2025</w:t>
      </w:r>
    </w:p>
    <w:p w:rsidR="007F76ED" w:rsidP="0033098F" w:rsidRDefault="007F76ED" w14:paraId="72B1ABD3" w14:textId="77777777">
      <w:pPr>
        <w:spacing w:after="0" w:line="240" w:lineRule="auto"/>
        <w:jc w:val="both"/>
        <w:rPr>
          <w:rFonts w:ascii="Times New Roman" w:hAnsi="Times New Roman" w:cs="Times New Roman"/>
        </w:rPr>
      </w:pPr>
    </w:p>
    <w:p w:rsidR="00743879" w:rsidP="0033098F" w:rsidRDefault="00743879" w14:paraId="6EB31B9F" w14:textId="5200A875">
      <w:pPr>
        <w:spacing w:after="0" w:line="240" w:lineRule="auto"/>
        <w:jc w:val="both"/>
        <w:rPr>
          <w:rFonts w:ascii="Times New Roman" w:hAnsi="Times New Roman" w:cs="Times New Roman"/>
        </w:rPr>
      </w:pPr>
      <w:r>
        <w:rPr>
          <w:rFonts w:ascii="Times New Roman" w:hAnsi="Times New Roman" w:cs="Times New Roman"/>
        </w:rPr>
        <w:t>Algatab Vabariigi Valitsus</w:t>
      </w:r>
      <w:r>
        <w:rPr>
          <w:rFonts w:ascii="Times New Roman" w:hAnsi="Times New Roman" w:cs="Times New Roman"/>
        </w:rPr>
        <w:tab/>
      </w:r>
      <w:r>
        <w:rPr>
          <w:rFonts w:ascii="Times New Roman" w:hAnsi="Times New Roman" w:cs="Times New Roman"/>
        </w:rPr>
        <w:t>2025</w:t>
      </w:r>
    </w:p>
    <w:p w:rsidR="00A85135" w:rsidP="0033098F" w:rsidRDefault="00A85135" w14:paraId="7E18849A" w14:textId="77777777">
      <w:pPr>
        <w:spacing w:after="0" w:line="240" w:lineRule="auto"/>
        <w:jc w:val="both"/>
        <w:rPr>
          <w:rFonts w:ascii="Times New Roman" w:hAnsi="Times New Roman" w:cs="Times New Roman"/>
        </w:rPr>
      </w:pPr>
    </w:p>
    <w:p w:rsidRPr="00832526" w:rsidR="00A85135" w:rsidP="0033098F" w:rsidRDefault="00A85135" w14:paraId="6A6BD972" w14:textId="7B40EABF">
      <w:pPr>
        <w:spacing w:after="0" w:line="240" w:lineRule="auto"/>
        <w:jc w:val="both"/>
        <w:rPr>
          <w:rFonts w:ascii="Times New Roman" w:hAnsi="Times New Roman" w:cs="Times New Roman"/>
        </w:rPr>
      </w:pPr>
      <w:r>
        <w:rPr>
          <w:rFonts w:ascii="Times New Roman" w:hAnsi="Times New Roman" w:cs="Times New Roman"/>
        </w:rPr>
        <w:t>(allkirjastatud digitaalselt)</w:t>
      </w:r>
      <w:del w:author="Aili Sandre - JUSTDIGI" w:date="2025-09-15T10:37:00Z" w16du:dateUtc="2025-09-15T07:37:00Z" w:id="28">
        <w:r w:rsidDel="000225CA">
          <w:rPr>
            <w:rFonts w:ascii="Times New Roman" w:hAnsi="Times New Roman" w:cs="Times New Roman"/>
          </w:rPr>
          <w:delText xml:space="preserve"> </w:delText>
        </w:r>
      </w:del>
    </w:p>
    <w:sectPr w:rsidRPr="00832526" w:rsidR="00A85135" w:rsidSect="0076791A">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xmlns:w="http://schemas.openxmlformats.org/wordprocessingml/2006/main" w:initials="MJ" w:author="Maarja-Liis Lall - JUSTDIGI" w:date="2025-09-18T16:09:46" w:id="1197285851">
    <w:p xmlns:w14="http://schemas.microsoft.com/office/word/2010/wordml" xmlns:w="http://schemas.openxmlformats.org/wordprocessingml/2006/main" w:rsidR="546E0ECC" w:rsidRDefault="1098D253" w14:paraId="477E5D42" w14:textId="2AA5EADD">
      <w:pPr>
        <w:pStyle w:val="CommentText"/>
      </w:pPr>
      <w:r>
        <w:rPr>
          <w:rStyle w:val="CommentReference"/>
        </w:rPr>
        <w:annotationRef/>
      </w:r>
      <w:r w:rsidRPr="7EBFF25A" w:rsidR="63BCAA92">
        <w:t xml:space="preserve">Vormeli tulemusel oleks uus esimese lause sõnastus: "Kohustatud isikul, juriidiliseks isikuks oleva kohustatud isiku struktuuriüksusel, juhtorgani liikmel ja töötajal on keelatud isikut, selle isiku tegelikku kasusaajat, esindajat või kolmandat isikut teavitada nende kohta Rahapesu Andmebüroole esitatud teatest, sellise teate esitamise plaanist või esitamise toimumisest ning Rahapesu Andmebüroo poolt käesoleva seaduse § 54 lõike 1 punktides 1, 2 8, 9 ja 10 sätestatud ülesannete täitmise korral tehtud päringutest ning </w:t>
      </w:r>
      <w:hyperlink xmlns:r="http://schemas.openxmlformats.org/officeDocument/2006/relationships" r:id="R63da110ccce948e3">
        <w:r w:rsidRPr="3500EDE0" w:rsidR="464FFF0C">
          <w:rPr>
            <w:rStyle w:val="Hyperlink"/>
          </w:rPr>
          <w:t>käesoleva seaduse §-de 57 ja 58</w:t>
        </w:r>
      </w:hyperlink>
      <w:r w:rsidRPr="1893C2D8" w:rsidR="21137C00">
        <w:t xml:space="preserve"> alusel tehtud ettekirjutusest või kriminaalmenetluse alustamisest." Kui on viide käesolevale seadusele, ei ole seda vaja mitu korda korrata samas lauses - eeldus on, et viited on samale seadusele. Seetõttu soovitame  lisada lisatav tekst pärast sõna "käesoleva seaduse".</w:t>
      </w:r>
    </w:p>
  </w:comment>
  <w:comment xmlns:w="http://schemas.openxmlformats.org/wordprocessingml/2006/main" w:initials="MJ" w:author="Maarja-Liis Lall - JUSTDIGI" w:date="2025-09-18T16:17:18" w:id="766533720">
    <w:p xmlns:w14="http://schemas.microsoft.com/office/word/2010/wordml" xmlns:w="http://schemas.openxmlformats.org/wordprocessingml/2006/main" w:rsidR="58330031" w:rsidRDefault="5E487516" w14:paraId="6FEC4CA0" w14:textId="4DB7E497">
      <w:pPr>
        <w:pStyle w:val="CommentText"/>
      </w:pPr>
      <w:r>
        <w:rPr>
          <w:rStyle w:val="CommentReference"/>
        </w:rPr>
        <w:annotationRef/>
      </w:r>
      <w:r w:rsidRPr="4BD6DB6D" w:rsidR="1ED55476">
        <w:t>puuduolev punkt</w:t>
      </w:r>
    </w:p>
  </w:comment>
  <w:comment xmlns:w="http://schemas.openxmlformats.org/wordprocessingml/2006/main" w:initials="MJ" w:author="Maarja-Liis Lall - JUSTDIGI" w:date="2025-09-18T16:25:41" w:id="183638419">
    <w:p xmlns:w14="http://schemas.microsoft.com/office/word/2010/wordml" xmlns:w="http://schemas.openxmlformats.org/wordprocessingml/2006/main" w:rsidR="74FBD448" w:rsidRDefault="2D6DC016" w14:paraId="7C7FB3B4" w14:textId="5DAAE708">
      <w:pPr>
        <w:pStyle w:val="CommentText"/>
      </w:pPr>
      <w:r>
        <w:rPr>
          <w:rStyle w:val="CommentReference"/>
        </w:rPr>
        <w:annotationRef/>
      </w:r>
      <w:r w:rsidRPr="5A062815" w:rsidR="7DA905B7">
        <w:t>Tekstiosa 1–2 ja 8–9 – tuleb esitada sarnaselt § 2 p-le 1, sest mõttekriips on vahemikes olevate üksuste tähistamiseks, kuid nimetatute vahel ei ole neid ja kui hiljem täiendatakse seadust, siis on oht, et ka mittevajalikud sätted jäävad viitesse.</w:t>
      </w:r>
    </w:p>
  </w:comment>
  <w:comment xmlns:w="http://schemas.openxmlformats.org/wordprocessingml/2006/main" w:initials="MJ" w:author="Maarja-Liis Lall - JUSTDIGI" w:date="2025-09-18T16:29:36" w:id="501378124">
    <w:p xmlns:w14="http://schemas.microsoft.com/office/word/2010/wordml" xmlns:w="http://schemas.openxmlformats.org/wordprocessingml/2006/main" w:rsidR="72BB1BD7" w:rsidRDefault="6F086039" w14:paraId="765BE4E9" w14:textId="7A2527CF">
      <w:pPr>
        <w:pStyle w:val="CommentText"/>
      </w:pPr>
      <w:r>
        <w:rPr>
          <w:rStyle w:val="CommentReference"/>
        </w:rPr>
        <w:annotationRef/>
      </w:r>
      <w:r w:rsidRPr="074D7FC0" w:rsidR="05D7F5D4">
        <w:t>Kuna muudetav lg ei ole mahukas, siis on vormelis kahe erineva muudatuse asemel soovitav kasutada muutmise vormelit ja esitada lg tervikuna:</w:t>
      </w:r>
    </w:p>
    <w:p xmlns:w14="http://schemas.microsoft.com/office/word/2010/wordml" xmlns:w="http://schemas.openxmlformats.org/wordprocessingml/2006/main" w:rsidR="1664BD23" w:rsidRDefault="20B01ADD" w14:paraId="27873537" w14:textId="3637DE02">
      <w:pPr>
        <w:pStyle w:val="CommentText"/>
      </w:pPr>
    </w:p>
    <w:p xmlns:w14="http://schemas.microsoft.com/office/word/2010/wordml" xmlns:w="http://schemas.openxmlformats.org/wordprocessingml/2006/main" w:rsidR="7EAAE352" w:rsidRDefault="0DC14D99" w14:paraId="5A360E1B" w14:textId="229F7DA4">
      <w:pPr>
        <w:pStyle w:val="CommentText"/>
      </w:pPr>
      <w:r w:rsidRPr="4C1B1AD8" w:rsidR="1BBFE6C3">
        <w:t>paragrahvi 58 lõige 1.1 muudetakse ja sõnastatakse järgmiselt:</w:t>
      </w:r>
    </w:p>
    <w:p xmlns:w14="http://schemas.microsoft.com/office/word/2010/wordml" xmlns:w="http://schemas.openxmlformats.org/wordprocessingml/2006/main" w:rsidR="4D382C58" w:rsidRDefault="2EB5DFBE" w14:paraId="4F95B72E" w14:textId="32D87EA3">
      <w:pPr>
        <w:pStyle w:val="CommentText"/>
      </w:pPr>
    </w:p>
    <w:p xmlns:w14="http://schemas.microsoft.com/office/word/2010/wordml" xmlns:w="http://schemas.openxmlformats.org/wordprocessingml/2006/main" w:rsidR="06EE9920" w:rsidRDefault="79B8C6C9" w14:paraId="709CC953" w14:textId="3139B29D">
      <w:pPr>
        <w:pStyle w:val="CommentText"/>
      </w:pPr>
      <w:r w:rsidRPr="34EF4B96" w:rsidR="6DC06DD8">
        <w:t>"(1.1) Rahapesu Andmebürool on õigus käesoleva seaduse § 54 lõike 1 punktidest 1, 2, 8 ja 9  tulenevate ülesannete täitmiseks saada täitemenetluse seadustiku §-s 63.1 nimetatud elektroonilise arestimissüsteemi kaudu käesoleva seaduse § 81 lõigetes 1.1–1.5 nimetatud andmeid ja pangakontode väljavõtteid.";</w:t>
      </w:r>
    </w:p>
    <w:p xmlns:w14="http://schemas.microsoft.com/office/word/2010/wordml" xmlns:w="http://schemas.openxmlformats.org/wordprocessingml/2006/main" w:rsidR="46EA432D" w:rsidRDefault="4E588695" w14:paraId="6B017F8A" w14:textId="0A29FA06">
      <w:pPr>
        <w:pStyle w:val="CommentText"/>
      </w:pPr>
    </w:p>
  </w:comment>
  <w:comment xmlns:w="http://schemas.openxmlformats.org/wordprocessingml/2006/main" w:initials="MJ" w:author="Maarja-Liis Lall - JUSTDIGI" w:date="2025-09-18T16:35:12" w:id="472179437">
    <w:p xmlns:w14="http://schemas.microsoft.com/office/word/2010/wordml" xmlns:w="http://schemas.openxmlformats.org/wordprocessingml/2006/main" w:rsidR="253F552C" w:rsidRDefault="00AA3C6D" w14:paraId="6E0BCF52" w14:textId="43AC6BCC">
      <w:pPr>
        <w:pStyle w:val="CommentText"/>
      </w:pPr>
      <w:r>
        <w:rPr>
          <w:rStyle w:val="CommentReference"/>
        </w:rPr>
        <w:annotationRef/>
      </w:r>
      <w:r w:rsidRPr="7884BA98" w:rsidR="5B362C9B">
        <w:t xml:space="preserve">Palume eelnõu vormistada vastavalt juhendile: </w:t>
      </w:r>
      <w:hyperlink xmlns:r="http://schemas.openxmlformats.org/officeDocument/2006/relationships" r:id="R3a8e79f9aa5f4652">
        <w:r w:rsidRPr="49A998D4" w:rsidR="414207A8">
          <w:rPr>
            <w:rStyle w:val="Hyperlink"/>
          </w:rPr>
          <w:t>Eelnõu ja seletuskirja vormistamise juhend.pdf</w:t>
        </w:r>
      </w:hyperlink>
      <w:r w:rsidRPr="06DAEDFD" w:rsidR="307322F2">
        <w:t>, sh palun lisada lehekülje alla jalusesse keskele  leheküljenumbrid (font samuti Times New Roman 12 pt).</w:t>
      </w:r>
    </w:p>
  </w:comment>
  <w:comment xmlns:w="http://schemas.openxmlformats.org/wordprocessingml/2006/main" w:initials="MJ" w:author="Maarja-Liis Lall - JUSTDIGI" w:date="2025-09-18T18:05:44" w:id="1366815492">
    <w:p xmlns:w14="http://schemas.microsoft.com/office/word/2010/wordml" xmlns:w="http://schemas.openxmlformats.org/wordprocessingml/2006/main" w:rsidR="5A89B4EB" w:rsidRDefault="76621344" w14:paraId="596CAEAA" w14:textId="1E3D2066">
      <w:pPr>
        <w:pStyle w:val="CommentText"/>
      </w:pPr>
      <w:r>
        <w:rPr>
          <w:rStyle w:val="CommentReference"/>
        </w:rPr>
        <w:annotationRef/>
      </w:r>
      <w:r w:rsidRPr="01153E93" w:rsidR="0D5E7D80">
        <w:t>Lõikes on juba kaks lauset. Kas on soov lisada lause kolmanda lausena või siis panna kahe lause vahele?</w:t>
      </w:r>
    </w:p>
    <w:p xmlns:w14="http://schemas.microsoft.com/office/word/2010/wordml" xmlns:w="http://schemas.openxmlformats.org/wordprocessingml/2006/main" w:rsidR="69A95B7C" w:rsidRDefault="79AFC47B" w14:paraId="2E64D435" w14:textId="13517607">
      <w:pPr>
        <w:pStyle w:val="CommentText"/>
      </w:pPr>
      <w:r w:rsidRPr="5E98E934" w:rsidR="6A7D9F55">
        <w:t>Kui viimane, siis oleks korrektne vormel:</w:t>
      </w:r>
    </w:p>
    <w:p xmlns:w14="http://schemas.microsoft.com/office/word/2010/wordml" xmlns:w="http://schemas.openxmlformats.org/wordprocessingml/2006/main" w:rsidR="652FE953" w:rsidRDefault="7F6F06D2" w14:paraId="3399D833" w14:textId="1B7C0A03">
      <w:pPr>
        <w:pStyle w:val="CommentText"/>
      </w:pPr>
      <w:r w:rsidRPr="259F1FBF" w:rsidR="33FC6A0A">
        <w:t>4) paragrahvi 58 lõikes 2 loetakse teine lause kolmandaks ja lõiget täiendatakse teise lausega järgmises sõnastuses:</w:t>
      </w:r>
    </w:p>
  </w:comment>
  <w:comment xmlns:w="http://schemas.openxmlformats.org/wordprocessingml/2006/main" w:initials="MJ" w:author="Maarja-Liis Lall - JUSTDIGI" w:date="2025-09-19T12:55:31" w:id="1666820932">
    <w:p xmlns:w14="http://schemas.microsoft.com/office/word/2010/wordml" xmlns:w="http://schemas.openxmlformats.org/wordprocessingml/2006/main" w:rsidR="4783751D" w:rsidRDefault="2BBF9969" w14:paraId="7900DCB6" w14:textId="3C9933A1">
      <w:pPr>
        <w:pStyle w:val="CommentText"/>
      </w:pPr>
      <w:r>
        <w:rPr>
          <w:rStyle w:val="CommentReference"/>
        </w:rPr>
        <w:annotationRef/>
      </w:r>
      <w:r w:rsidRPr="7D98E78B" w:rsidR="62805FCC">
        <w:t>teistes EN sätetes on kasutatud "konto väljavõte". Kas erinev terminikasutus on põhjendatud?</w:t>
      </w:r>
    </w:p>
  </w:comment>
</w:comments>
</file>

<file path=word/commentsExtended.xml><?xml version="1.0" encoding="utf-8"?>
<w15:commentsEx xmlns:mc="http://schemas.openxmlformats.org/markup-compatibility/2006" xmlns:w15="http://schemas.microsoft.com/office/word/2012/wordml" mc:Ignorable="w15">
  <w15:commentEx w15:done="0" w15:paraId="6FEC4CA0"/>
  <w15:commentEx w15:done="0" w15:paraId="477E5D42"/>
  <w15:commentEx w15:done="0" w15:paraId="7C7FB3B4"/>
  <w15:commentEx w15:done="0" w15:paraId="6B017F8A"/>
  <w15:commentEx w15:done="0" w15:paraId="6E0BCF52"/>
  <w15:commentEx w15:done="0" w15:paraId="3399D833"/>
  <w15:commentEx w15:done="0" w15:paraId="7900DCB6"/>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245E564" w16cex:dateUtc="2025-09-18T13:17:18.07Z"/>
  <w16cex:commentExtensible w16cex:durableId="20FE74BA" w16cex:dateUtc="2025-09-18T13:09:46.971Z"/>
  <w16cex:commentExtensible w16cex:durableId="2CDABA9D" w16cex:dateUtc="2025-09-18T13:25:41.297Z"/>
  <w16cex:commentExtensible w16cex:durableId="33A3D6FA" w16cex:dateUtc="2025-09-18T13:29:36.493Z"/>
  <w16cex:commentExtensible w16cex:durableId="5AD4542E" w16cex:dateUtc="2025-09-18T13:35:12.494Z"/>
  <w16cex:commentExtensible w16cex:durableId="7B9E1624" w16cex:dateUtc="2025-09-18T15:05:44.353Z"/>
  <w16cex:commentExtensible w16cex:durableId="412B703C" w16cex:dateUtc="2025-09-19T09:55:31.258Z"/>
</w16cex:commentsExtensible>
</file>

<file path=word/commentsIds.xml><?xml version="1.0" encoding="utf-8"?>
<w16cid:commentsIds xmlns:mc="http://schemas.openxmlformats.org/markup-compatibility/2006" xmlns:w16cid="http://schemas.microsoft.com/office/word/2016/wordml/cid" mc:Ignorable="w16cid">
  <w16cid:commentId w16cid:paraId="477E5D42" w16cid:durableId="20FE74BA"/>
  <w16cid:commentId w16cid:paraId="6FEC4CA0" w16cid:durableId="1245E564"/>
  <w16cid:commentId w16cid:paraId="7C7FB3B4" w16cid:durableId="2CDABA9D"/>
  <w16cid:commentId w16cid:paraId="6B017F8A" w16cid:durableId="33A3D6FA"/>
  <w16cid:commentId w16cid:paraId="6E0BCF52" w16cid:durableId="5AD4542E"/>
  <w16cid:commentId w16cid:paraId="3399D833" w16cid:durableId="7B9E1624"/>
  <w16cid:commentId w16cid:paraId="7900DCB6" w16cid:durableId="412B703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A3690"/>
    <w:multiLevelType w:val="hybridMultilevel"/>
    <w:tmpl w:val="F008082A"/>
    <w:lvl w:ilvl="0" w:tplc="74545C66">
      <w:start w:val="3"/>
      <w:numFmt w:val="decimal"/>
      <w:lvlText w:val="%1."/>
      <w:lvlJc w:val="left"/>
      <w:pPr>
        <w:ind w:left="720" w:hanging="360"/>
      </w:pPr>
      <w:rPr>
        <w:rFonts w:hint="default" w:ascii="Times New Roman" w:hAnsi="Times New Roman"/>
      </w:rPr>
    </w:lvl>
    <w:lvl w:ilvl="1" w:tplc="2F7E6D8E">
      <w:start w:val="1"/>
      <w:numFmt w:val="lowerLetter"/>
      <w:lvlText w:val="%2."/>
      <w:lvlJc w:val="left"/>
      <w:pPr>
        <w:ind w:left="1440" w:hanging="360"/>
      </w:pPr>
    </w:lvl>
    <w:lvl w:ilvl="2" w:tplc="435205FA">
      <w:start w:val="1"/>
      <w:numFmt w:val="lowerRoman"/>
      <w:lvlText w:val="%3."/>
      <w:lvlJc w:val="right"/>
      <w:pPr>
        <w:ind w:left="2160" w:hanging="180"/>
      </w:pPr>
    </w:lvl>
    <w:lvl w:ilvl="3" w:tplc="9FDA0FC2">
      <w:start w:val="1"/>
      <w:numFmt w:val="decimal"/>
      <w:lvlText w:val="%4."/>
      <w:lvlJc w:val="left"/>
      <w:pPr>
        <w:ind w:left="2880" w:hanging="360"/>
      </w:pPr>
    </w:lvl>
    <w:lvl w:ilvl="4" w:tplc="DDEC6248">
      <w:start w:val="1"/>
      <w:numFmt w:val="lowerLetter"/>
      <w:lvlText w:val="%5."/>
      <w:lvlJc w:val="left"/>
      <w:pPr>
        <w:ind w:left="3600" w:hanging="360"/>
      </w:pPr>
    </w:lvl>
    <w:lvl w:ilvl="5" w:tplc="D49866F4">
      <w:start w:val="1"/>
      <w:numFmt w:val="lowerRoman"/>
      <w:lvlText w:val="%6."/>
      <w:lvlJc w:val="right"/>
      <w:pPr>
        <w:ind w:left="4320" w:hanging="180"/>
      </w:pPr>
    </w:lvl>
    <w:lvl w:ilvl="6" w:tplc="0070013C">
      <w:start w:val="1"/>
      <w:numFmt w:val="decimal"/>
      <w:lvlText w:val="%7."/>
      <w:lvlJc w:val="left"/>
      <w:pPr>
        <w:ind w:left="5040" w:hanging="360"/>
      </w:pPr>
    </w:lvl>
    <w:lvl w:ilvl="7" w:tplc="95F6788A">
      <w:start w:val="1"/>
      <w:numFmt w:val="lowerLetter"/>
      <w:lvlText w:val="%8."/>
      <w:lvlJc w:val="left"/>
      <w:pPr>
        <w:ind w:left="5760" w:hanging="360"/>
      </w:pPr>
    </w:lvl>
    <w:lvl w:ilvl="8" w:tplc="EAE8684E">
      <w:start w:val="1"/>
      <w:numFmt w:val="lowerRoman"/>
      <w:lvlText w:val="%9."/>
      <w:lvlJc w:val="right"/>
      <w:pPr>
        <w:ind w:left="6480" w:hanging="180"/>
      </w:pPr>
    </w:lvl>
  </w:abstractNum>
  <w:abstractNum w:abstractNumId="1" w15:restartNumberingAfterBreak="0">
    <w:nsid w:val="0FD50B9B"/>
    <w:multiLevelType w:val="hybridMultilevel"/>
    <w:tmpl w:val="7B529858"/>
    <w:lvl w:ilvl="0" w:tplc="D8561CC2">
      <w:start w:val="1"/>
      <w:numFmt w:val="decimal"/>
      <w:lvlText w:val="%1."/>
      <w:lvlJc w:val="left"/>
      <w:pPr>
        <w:ind w:left="720" w:hanging="360"/>
      </w:pPr>
    </w:lvl>
    <w:lvl w:ilvl="1" w:tplc="A4CCA0A2">
      <w:start w:val="1"/>
      <w:numFmt w:val="lowerLetter"/>
      <w:lvlText w:val="%2."/>
      <w:lvlJc w:val="left"/>
      <w:pPr>
        <w:ind w:left="1440" w:hanging="360"/>
      </w:pPr>
    </w:lvl>
    <w:lvl w:ilvl="2" w:tplc="0E88E096">
      <w:start w:val="1"/>
      <w:numFmt w:val="lowerRoman"/>
      <w:lvlText w:val="%3."/>
      <w:lvlJc w:val="right"/>
      <w:pPr>
        <w:ind w:left="2160" w:hanging="180"/>
      </w:pPr>
    </w:lvl>
    <w:lvl w:ilvl="3" w:tplc="5900DBC6">
      <w:start w:val="1"/>
      <w:numFmt w:val="decimal"/>
      <w:lvlText w:val="%4."/>
      <w:lvlJc w:val="left"/>
      <w:pPr>
        <w:ind w:left="2880" w:hanging="360"/>
      </w:pPr>
    </w:lvl>
    <w:lvl w:ilvl="4" w:tplc="BF909E12">
      <w:start w:val="1"/>
      <w:numFmt w:val="lowerLetter"/>
      <w:lvlText w:val="%5."/>
      <w:lvlJc w:val="left"/>
      <w:pPr>
        <w:ind w:left="3600" w:hanging="360"/>
      </w:pPr>
    </w:lvl>
    <w:lvl w:ilvl="5" w:tplc="AE6C1684">
      <w:start w:val="1"/>
      <w:numFmt w:val="lowerRoman"/>
      <w:lvlText w:val="%6."/>
      <w:lvlJc w:val="right"/>
      <w:pPr>
        <w:ind w:left="4320" w:hanging="180"/>
      </w:pPr>
    </w:lvl>
    <w:lvl w:ilvl="6" w:tplc="36B04930">
      <w:start w:val="1"/>
      <w:numFmt w:val="decimal"/>
      <w:lvlText w:val="%7."/>
      <w:lvlJc w:val="left"/>
      <w:pPr>
        <w:ind w:left="5040" w:hanging="360"/>
      </w:pPr>
    </w:lvl>
    <w:lvl w:ilvl="7" w:tplc="32E83860">
      <w:start w:val="1"/>
      <w:numFmt w:val="lowerLetter"/>
      <w:lvlText w:val="%8."/>
      <w:lvlJc w:val="left"/>
      <w:pPr>
        <w:ind w:left="5760" w:hanging="360"/>
      </w:pPr>
    </w:lvl>
    <w:lvl w:ilvl="8" w:tplc="0406BF40">
      <w:start w:val="1"/>
      <w:numFmt w:val="lowerRoman"/>
      <w:lvlText w:val="%9."/>
      <w:lvlJc w:val="right"/>
      <w:pPr>
        <w:ind w:left="6480" w:hanging="180"/>
      </w:pPr>
    </w:lvl>
  </w:abstractNum>
  <w:abstractNum w:abstractNumId="2" w15:restartNumberingAfterBreak="0">
    <w:nsid w:val="41974A3D"/>
    <w:multiLevelType w:val="hybridMultilevel"/>
    <w:tmpl w:val="A3C0A86E"/>
    <w:lvl w:ilvl="0" w:tplc="37784E3C">
      <w:start w:val="3"/>
      <w:numFmt w:val="decimal"/>
      <w:lvlText w:val="%1."/>
      <w:lvlJc w:val="left"/>
      <w:pPr>
        <w:ind w:left="720" w:hanging="360"/>
      </w:pPr>
      <w:rPr>
        <w:rFonts w:hint="default" w:ascii="Times New Roman" w:hAnsi="Times New Roman"/>
      </w:rPr>
    </w:lvl>
    <w:lvl w:ilvl="1" w:tplc="E488DEA8">
      <w:start w:val="1"/>
      <w:numFmt w:val="lowerLetter"/>
      <w:lvlText w:val="%2."/>
      <w:lvlJc w:val="left"/>
      <w:pPr>
        <w:ind w:left="1440" w:hanging="360"/>
      </w:pPr>
    </w:lvl>
    <w:lvl w:ilvl="2" w:tplc="7C44BBE6">
      <w:start w:val="1"/>
      <w:numFmt w:val="lowerRoman"/>
      <w:lvlText w:val="%3."/>
      <w:lvlJc w:val="right"/>
      <w:pPr>
        <w:ind w:left="2160" w:hanging="180"/>
      </w:pPr>
    </w:lvl>
    <w:lvl w:ilvl="3" w:tplc="0DE0B2A0">
      <w:start w:val="1"/>
      <w:numFmt w:val="decimal"/>
      <w:lvlText w:val="%4."/>
      <w:lvlJc w:val="left"/>
      <w:pPr>
        <w:ind w:left="2880" w:hanging="360"/>
      </w:pPr>
    </w:lvl>
    <w:lvl w:ilvl="4" w:tplc="25D6DF0C">
      <w:start w:val="1"/>
      <w:numFmt w:val="lowerLetter"/>
      <w:lvlText w:val="%5."/>
      <w:lvlJc w:val="left"/>
      <w:pPr>
        <w:ind w:left="3600" w:hanging="360"/>
      </w:pPr>
    </w:lvl>
    <w:lvl w:ilvl="5" w:tplc="4E044172">
      <w:start w:val="1"/>
      <w:numFmt w:val="lowerRoman"/>
      <w:lvlText w:val="%6."/>
      <w:lvlJc w:val="right"/>
      <w:pPr>
        <w:ind w:left="4320" w:hanging="180"/>
      </w:pPr>
    </w:lvl>
    <w:lvl w:ilvl="6" w:tplc="2550C610">
      <w:start w:val="1"/>
      <w:numFmt w:val="decimal"/>
      <w:lvlText w:val="%7."/>
      <w:lvlJc w:val="left"/>
      <w:pPr>
        <w:ind w:left="5040" w:hanging="360"/>
      </w:pPr>
    </w:lvl>
    <w:lvl w:ilvl="7" w:tplc="C5BAED86">
      <w:start w:val="1"/>
      <w:numFmt w:val="lowerLetter"/>
      <w:lvlText w:val="%8."/>
      <w:lvlJc w:val="left"/>
      <w:pPr>
        <w:ind w:left="5760" w:hanging="360"/>
      </w:pPr>
    </w:lvl>
    <w:lvl w:ilvl="8" w:tplc="BDD4F390">
      <w:start w:val="1"/>
      <w:numFmt w:val="lowerRoman"/>
      <w:lvlText w:val="%9."/>
      <w:lvlJc w:val="right"/>
      <w:pPr>
        <w:ind w:left="6480" w:hanging="180"/>
      </w:pPr>
    </w:lvl>
  </w:abstractNum>
  <w:abstractNum w:abstractNumId="3" w15:restartNumberingAfterBreak="0">
    <w:nsid w:val="4E8CE232"/>
    <w:multiLevelType w:val="hybridMultilevel"/>
    <w:tmpl w:val="F57C3454"/>
    <w:lvl w:ilvl="0" w:tplc="E0D28B86">
      <w:start w:val="1"/>
      <w:numFmt w:val="decimal"/>
      <w:lvlText w:val="%1)"/>
      <w:lvlJc w:val="left"/>
      <w:pPr>
        <w:ind w:left="1080" w:hanging="360"/>
      </w:pPr>
    </w:lvl>
    <w:lvl w:ilvl="1" w:tplc="2286DC5C">
      <w:start w:val="1"/>
      <w:numFmt w:val="lowerLetter"/>
      <w:lvlText w:val="%2."/>
      <w:lvlJc w:val="left"/>
      <w:pPr>
        <w:ind w:left="1800" w:hanging="360"/>
      </w:pPr>
    </w:lvl>
    <w:lvl w:ilvl="2" w:tplc="4DDA174E">
      <w:start w:val="1"/>
      <w:numFmt w:val="lowerRoman"/>
      <w:lvlText w:val="%3."/>
      <w:lvlJc w:val="right"/>
      <w:pPr>
        <w:ind w:left="2520" w:hanging="180"/>
      </w:pPr>
    </w:lvl>
    <w:lvl w:ilvl="3" w:tplc="4A285950">
      <w:start w:val="1"/>
      <w:numFmt w:val="decimal"/>
      <w:lvlText w:val="%4."/>
      <w:lvlJc w:val="left"/>
      <w:pPr>
        <w:ind w:left="3240" w:hanging="360"/>
      </w:pPr>
    </w:lvl>
    <w:lvl w:ilvl="4" w:tplc="EA2079CC">
      <w:start w:val="1"/>
      <w:numFmt w:val="lowerLetter"/>
      <w:lvlText w:val="%5."/>
      <w:lvlJc w:val="left"/>
      <w:pPr>
        <w:ind w:left="3960" w:hanging="360"/>
      </w:pPr>
    </w:lvl>
    <w:lvl w:ilvl="5" w:tplc="FC9C9384">
      <w:start w:val="1"/>
      <w:numFmt w:val="lowerRoman"/>
      <w:lvlText w:val="%6."/>
      <w:lvlJc w:val="right"/>
      <w:pPr>
        <w:ind w:left="4680" w:hanging="180"/>
      </w:pPr>
    </w:lvl>
    <w:lvl w:ilvl="6" w:tplc="CE80C2F2">
      <w:start w:val="1"/>
      <w:numFmt w:val="decimal"/>
      <w:lvlText w:val="%7."/>
      <w:lvlJc w:val="left"/>
      <w:pPr>
        <w:ind w:left="5400" w:hanging="360"/>
      </w:pPr>
    </w:lvl>
    <w:lvl w:ilvl="7" w:tplc="56BE0F64">
      <w:start w:val="1"/>
      <w:numFmt w:val="lowerLetter"/>
      <w:lvlText w:val="%8."/>
      <w:lvlJc w:val="left"/>
      <w:pPr>
        <w:ind w:left="6120" w:hanging="360"/>
      </w:pPr>
    </w:lvl>
    <w:lvl w:ilvl="8" w:tplc="DA4C1ECC">
      <w:start w:val="1"/>
      <w:numFmt w:val="lowerRoman"/>
      <w:lvlText w:val="%9."/>
      <w:lvlJc w:val="right"/>
      <w:pPr>
        <w:ind w:left="6840" w:hanging="180"/>
      </w:pPr>
    </w:lvl>
  </w:abstractNum>
  <w:abstractNum w:abstractNumId="4" w15:restartNumberingAfterBreak="0">
    <w:nsid w:val="52C209E0"/>
    <w:multiLevelType w:val="hybridMultilevel"/>
    <w:tmpl w:val="76DA1806"/>
    <w:lvl w:ilvl="0" w:tplc="E6E6AA22">
      <w:start w:val="1"/>
      <w:numFmt w:val="bullet"/>
      <w:lvlText w:val=""/>
      <w:lvlJc w:val="left"/>
      <w:pPr>
        <w:ind w:left="720" w:hanging="360"/>
      </w:pPr>
      <w:rPr>
        <w:rFonts w:hint="default" w:ascii="Symbol" w:hAnsi="Symbol"/>
      </w:rPr>
    </w:lvl>
    <w:lvl w:ilvl="1" w:tplc="89B8C476">
      <w:start w:val="1"/>
      <w:numFmt w:val="bullet"/>
      <w:lvlText w:val="o"/>
      <w:lvlJc w:val="left"/>
      <w:pPr>
        <w:ind w:left="1440" w:hanging="360"/>
      </w:pPr>
      <w:rPr>
        <w:rFonts w:hint="default" w:ascii="Courier New" w:hAnsi="Courier New"/>
      </w:rPr>
    </w:lvl>
    <w:lvl w:ilvl="2" w:tplc="8B0E020E">
      <w:start w:val="1"/>
      <w:numFmt w:val="bullet"/>
      <w:lvlText w:val=""/>
      <w:lvlJc w:val="left"/>
      <w:pPr>
        <w:ind w:left="2160" w:hanging="360"/>
      </w:pPr>
      <w:rPr>
        <w:rFonts w:hint="default" w:ascii="Wingdings" w:hAnsi="Wingdings"/>
      </w:rPr>
    </w:lvl>
    <w:lvl w:ilvl="3" w:tplc="2E827BB0">
      <w:start w:val="1"/>
      <w:numFmt w:val="bullet"/>
      <w:lvlText w:val=""/>
      <w:lvlJc w:val="left"/>
      <w:pPr>
        <w:ind w:left="2880" w:hanging="360"/>
      </w:pPr>
      <w:rPr>
        <w:rFonts w:hint="default" w:ascii="Symbol" w:hAnsi="Symbol"/>
      </w:rPr>
    </w:lvl>
    <w:lvl w:ilvl="4" w:tplc="712ACF48">
      <w:start w:val="1"/>
      <w:numFmt w:val="bullet"/>
      <w:lvlText w:val="o"/>
      <w:lvlJc w:val="left"/>
      <w:pPr>
        <w:ind w:left="3600" w:hanging="360"/>
      </w:pPr>
      <w:rPr>
        <w:rFonts w:hint="default" w:ascii="Courier New" w:hAnsi="Courier New"/>
      </w:rPr>
    </w:lvl>
    <w:lvl w:ilvl="5" w:tplc="967C8180">
      <w:start w:val="1"/>
      <w:numFmt w:val="bullet"/>
      <w:lvlText w:val=""/>
      <w:lvlJc w:val="left"/>
      <w:pPr>
        <w:ind w:left="4320" w:hanging="360"/>
      </w:pPr>
      <w:rPr>
        <w:rFonts w:hint="default" w:ascii="Wingdings" w:hAnsi="Wingdings"/>
      </w:rPr>
    </w:lvl>
    <w:lvl w:ilvl="6" w:tplc="8CAC476E">
      <w:start w:val="1"/>
      <w:numFmt w:val="bullet"/>
      <w:lvlText w:val=""/>
      <w:lvlJc w:val="left"/>
      <w:pPr>
        <w:ind w:left="5040" w:hanging="360"/>
      </w:pPr>
      <w:rPr>
        <w:rFonts w:hint="default" w:ascii="Symbol" w:hAnsi="Symbol"/>
      </w:rPr>
    </w:lvl>
    <w:lvl w:ilvl="7" w:tplc="92924DD2">
      <w:start w:val="1"/>
      <w:numFmt w:val="bullet"/>
      <w:lvlText w:val="o"/>
      <w:lvlJc w:val="left"/>
      <w:pPr>
        <w:ind w:left="5760" w:hanging="360"/>
      </w:pPr>
      <w:rPr>
        <w:rFonts w:hint="default" w:ascii="Courier New" w:hAnsi="Courier New"/>
      </w:rPr>
    </w:lvl>
    <w:lvl w:ilvl="8" w:tplc="EFB233E4">
      <w:start w:val="1"/>
      <w:numFmt w:val="bullet"/>
      <w:lvlText w:val=""/>
      <w:lvlJc w:val="left"/>
      <w:pPr>
        <w:ind w:left="6480" w:hanging="360"/>
      </w:pPr>
      <w:rPr>
        <w:rFonts w:hint="default" w:ascii="Wingdings" w:hAnsi="Wingdings"/>
      </w:rPr>
    </w:lvl>
  </w:abstractNum>
  <w:abstractNum w:abstractNumId="5" w15:restartNumberingAfterBreak="0">
    <w:nsid w:val="57C5DF19"/>
    <w:multiLevelType w:val="hybridMultilevel"/>
    <w:tmpl w:val="46881F20"/>
    <w:lvl w:ilvl="0" w:tplc="67BC0028">
      <w:start w:val="6"/>
      <w:numFmt w:val="decimal"/>
      <w:lvlText w:val="%1."/>
      <w:lvlJc w:val="left"/>
      <w:pPr>
        <w:ind w:left="720" w:hanging="360"/>
      </w:pPr>
      <w:rPr>
        <w:rFonts w:hint="default" w:ascii="Times New Roman" w:hAnsi="Times New Roman"/>
      </w:rPr>
    </w:lvl>
    <w:lvl w:ilvl="1" w:tplc="70EEBDCE">
      <w:start w:val="1"/>
      <w:numFmt w:val="lowerLetter"/>
      <w:lvlText w:val="%2."/>
      <w:lvlJc w:val="left"/>
      <w:pPr>
        <w:ind w:left="1440" w:hanging="360"/>
      </w:pPr>
    </w:lvl>
    <w:lvl w:ilvl="2" w:tplc="39B2BF84">
      <w:start w:val="1"/>
      <w:numFmt w:val="lowerRoman"/>
      <w:lvlText w:val="%3."/>
      <w:lvlJc w:val="right"/>
      <w:pPr>
        <w:ind w:left="2160" w:hanging="180"/>
      </w:pPr>
    </w:lvl>
    <w:lvl w:ilvl="3" w:tplc="D258028E">
      <w:start w:val="1"/>
      <w:numFmt w:val="decimal"/>
      <w:lvlText w:val="%4."/>
      <w:lvlJc w:val="left"/>
      <w:pPr>
        <w:ind w:left="2880" w:hanging="360"/>
      </w:pPr>
    </w:lvl>
    <w:lvl w:ilvl="4" w:tplc="3F4CCA0A">
      <w:start w:val="1"/>
      <w:numFmt w:val="lowerLetter"/>
      <w:lvlText w:val="%5."/>
      <w:lvlJc w:val="left"/>
      <w:pPr>
        <w:ind w:left="3600" w:hanging="360"/>
      </w:pPr>
    </w:lvl>
    <w:lvl w:ilvl="5" w:tplc="8B18C3A6">
      <w:start w:val="1"/>
      <w:numFmt w:val="lowerRoman"/>
      <w:lvlText w:val="%6."/>
      <w:lvlJc w:val="right"/>
      <w:pPr>
        <w:ind w:left="4320" w:hanging="180"/>
      </w:pPr>
    </w:lvl>
    <w:lvl w:ilvl="6" w:tplc="71F8AA22">
      <w:start w:val="1"/>
      <w:numFmt w:val="decimal"/>
      <w:lvlText w:val="%7."/>
      <w:lvlJc w:val="left"/>
      <w:pPr>
        <w:ind w:left="5040" w:hanging="360"/>
      </w:pPr>
    </w:lvl>
    <w:lvl w:ilvl="7" w:tplc="7472BA4E">
      <w:start w:val="1"/>
      <w:numFmt w:val="lowerLetter"/>
      <w:lvlText w:val="%8."/>
      <w:lvlJc w:val="left"/>
      <w:pPr>
        <w:ind w:left="5760" w:hanging="360"/>
      </w:pPr>
    </w:lvl>
    <w:lvl w:ilvl="8" w:tplc="E51619F0">
      <w:start w:val="1"/>
      <w:numFmt w:val="lowerRoman"/>
      <w:lvlText w:val="%9."/>
      <w:lvlJc w:val="right"/>
      <w:pPr>
        <w:ind w:left="6480" w:hanging="180"/>
      </w:pPr>
    </w:lvl>
  </w:abstractNum>
  <w:abstractNum w:abstractNumId="6" w15:restartNumberingAfterBreak="0">
    <w:nsid w:val="60F8E305"/>
    <w:multiLevelType w:val="hybridMultilevel"/>
    <w:tmpl w:val="B516A560"/>
    <w:lvl w:ilvl="0" w:tplc="F03E13AE">
      <w:start w:val="1"/>
      <w:numFmt w:val="decimal"/>
      <w:lvlText w:val="%1."/>
      <w:lvlJc w:val="left"/>
      <w:pPr>
        <w:ind w:left="720" w:hanging="360"/>
      </w:pPr>
    </w:lvl>
    <w:lvl w:ilvl="1" w:tplc="6860BD98">
      <w:start w:val="1"/>
      <w:numFmt w:val="lowerLetter"/>
      <w:lvlText w:val="%2."/>
      <w:lvlJc w:val="left"/>
      <w:pPr>
        <w:ind w:left="1440" w:hanging="360"/>
      </w:pPr>
    </w:lvl>
    <w:lvl w:ilvl="2" w:tplc="F5DECA4A">
      <w:start w:val="1"/>
      <w:numFmt w:val="lowerRoman"/>
      <w:lvlText w:val="%3."/>
      <w:lvlJc w:val="right"/>
      <w:pPr>
        <w:ind w:left="2160" w:hanging="180"/>
      </w:pPr>
    </w:lvl>
    <w:lvl w:ilvl="3" w:tplc="36222750">
      <w:start w:val="1"/>
      <w:numFmt w:val="decimal"/>
      <w:lvlText w:val="%4."/>
      <w:lvlJc w:val="left"/>
      <w:pPr>
        <w:ind w:left="2880" w:hanging="360"/>
      </w:pPr>
    </w:lvl>
    <w:lvl w:ilvl="4" w:tplc="9B36D3A0">
      <w:start w:val="1"/>
      <w:numFmt w:val="lowerLetter"/>
      <w:lvlText w:val="%5."/>
      <w:lvlJc w:val="left"/>
      <w:pPr>
        <w:ind w:left="3600" w:hanging="360"/>
      </w:pPr>
    </w:lvl>
    <w:lvl w:ilvl="5" w:tplc="59A818B0">
      <w:start w:val="1"/>
      <w:numFmt w:val="lowerRoman"/>
      <w:lvlText w:val="%6."/>
      <w:lvlJc w:val="right"/>
      <w:pPr>
        <w:ind w:left="4320" w:hanging="180"/>
      </w:pPr>
    </w:lvl>
    <w:lvl w:ilvl="6" w:tplc="96D61468">
      <w:start w:val="1"/>
      <w:numFmt w:val="decimal"/>
      <w:lvlText w:val="%7."/>
      <w:lvlJc w:val="left"/>
      <w:pPr>
        <w:ind w:left="5040" w:hanging="360"/>
      </w:pPr>
    </w:lvl>
    <w:lvl w:ilvl="7" w:tplc="4B0A4524">
      <w:start w:val="1"/>
      <w:numFmt w:val="lowerLetter"/>
      <w:lvlText w:val="%8."/>
      <w:lvlJc w:val="left"/>
      <w:pPr>
        <w:ind w:left="5760" w:hanging="360"/>
      </w:pPr>
    </w:lvl>
    <w:lvl w:ilvl="8" w:tplc="FE1077A8">
      <w:start w:val="1"/>
      <w:numFmt w:val="lowerRoman"/>
      <w:lvlText w:val="%9."/>
      <w:lvlJc w:val="right"/>
      <w:pPr>
        <w:ind w:left="6480" w:hanging="180"/>
      </w:pPr>
    </w:lvl>
  </w:abstractNum>
  <w:abstractNum w:abstractNumId="7" w15:restartNumberingAfterBreak="0">
    <w:nsid w:val="7F997C6B"/>
    <w:multiLevelType w:val="hybridMultilevel"/>
    <w:tmpl w:val="3CE6A60C"/>
    <w:lvl w:ilvl="0" w:tplc="BD4A50D6">
      <w:start w:val="1"/>
      <w:numFmt w:val="decimal"/>
      <w:lvlText w:val="%1)"/>
      <w:lvlJc w:val="left"/>
      <w:pPr>
        <w:ind w:left="720" w:hanging="360"/>
      </w:pPr>
    </w:lvl>
    <w:lvl w:ilvl="1" w:tplc="8DE03418">
      <w:start w:val="1"/>
      <w:numFmt w:val="lowerLetter"/>
      <w:lvlText w:val="%2."/>
      <w:lvlJc w:val="left"/>
      <w:pPr>
        <w:ind w:left="1440" w:hanging="360"/>
      </w:pPr>
    </w:lvl>
    <w:lvl w:ilvl="2" w:tplc="D6B80F70">
      <w:start w:val="1"/>
      <w:numFmt w:val="lowerRoman"/>
      <w:lvlText w:val="%3."/>
      <w:lvlJc w:val="right"/>
      <w:pPr>
        <w:ind w:left="2160" w:hanging="180"/>
      </w:pPr>
    </w:lvl>
    <w:lvl w:ilvl="3" w:tplc="8C2AD2C0">
      <w:start w:val="1"/>
      <w:numFmt w:val="decimal"/>
      <w:lvlText w:val="%4."/>
      <w:lvlJc w:val="left"/>
      <w:pPr>
        <w:ind w:left="2880" w:hanging="360"/>
      </w:pPr>
    </w:lvl>
    <w:lvl w:ilvl="4" w:tplc="B9D495A0">
      <w:start w:val="1"/>
      <w:numFmt w:val="lowerLetter"/>
      <w:lvlText w:val="%5."/>
      <w:lvlJc w:val="left"/>
      <w:pPr>
        <w:ind w:left="3600" w:hanging="360"/>
      </w:pPr>
    </w:lvl>
    <w:lvl w:ilvl="5" w:tplc="ABA8FC98">
      <w:start w:val="1"/>
      <w:numFmt w:val="lowerRoman"/>
      <w:lvlText w:val="%6."/>
      <w:lvlJc w:val="right"/>
      <w:pPr>
        <w:ind w:left="4320" w:hanging="180"/>
      </w:pPr>
    </w:lvl>
    <w:lvl w:ilvl="6" w:tplc="F97CC57A">
      <w:start w:val="1"/>
      <w:numFmt w:val="decimal"/>
      <w:lvlText w:val="%7."/>
      <w:lvlJc w:val="left"/>
      <w:pPr>
        <w:ind w:left="5040" w:hanging="360"/>
      </w:pPr>
    </w:lvl>
    <w:lvl w:ilvl="7" w:tplc="6F3E167C">
      <w:start w:val="1"/>
      <w:numFmt w:val="lowerLetter"/>
      <w:lvlText w:val="%8."/>
      <w:lvlJc w:val="left"/>
      <w:pPr>
        <w:ind w:left="5760" w:hanging="360"/>
      </w:pPr>
    </w:lvl>
    <w:lvl w:ilvl="8" w:tplc="F184D8AC">
      <w:start w:val="1"/>
      <w:numFmt w:val="lowerRoman"/>
      <w:lvlText w:val="%9."/>
      <w:lvlJc w:val="right"/>
      <w:pPr>
        <w:ind w:left="6480" w:hanging="180"/>
      </w:pPr>
    </w:lvl>
  </w:abstractNum>
  <w:num w:numId="1" w16cid:durableId="689717657">
    <w:abstractNumId w:val="6"/>
  </w:num>
  <w:num w:numId="2" w16cid:durableId="1569683190">
    <w:abstractNumId w:val="1"/>
  </w:num>
  <w:num w:numId="3" w16cid:durableId="537284903">
    <w:abstractNumId w:val="7"/>
  </w:num>
  <w:num w:numId="4" w16cid:durableId="1687713707">
    <w:abstractNumId w:val="3"/>
  </w:num>
  <w:num w:numId="5" w16cid:durableId="1503355813">
    <w:abstractNumId w:val="0"/>
  </w:num>
  <w:num w:numId="6" w16cid:durableId="625353767">
    <w:abstractNumId w:val="5"/>
  </w:num>
  <w:num w:numId="7" w16cid:durableId="732973047">
    <w:abstractNumId w:val="4"/>
  </w:num>
  <w:num w:numId="8" w16cid:durableId="1383672816">
    <w:abstractNumId w:val="2"/>
  </w:num>
</w:numbering>
</file>

<file path=word/people.xml><?xml version="1.0" encoding="utf-8"?>
<w15:people xmlns:mc="http://schemas.openxmlformats.org/markup-compatibility/2006" xmlns:w15="http://schemas.microsoft.com/office/word/2012/wordml" mc:Ignorable="w15">
  <w15:person w15:author="Aili Sandre - JUSTDIGI">
    <w15:presenceInfo w15:providerId="AD" w15:userId="S::aili.sandre@justdigi.ee::5c51914f-c8e4-463d-98be-e24fff1b55da"/>
  </w15:person>
  <w15:person w15:author="Maarja-Liis Lall - JUSTDIGI">
    <w15:presenceInfo w15:providerId="AD" w15:userId="S::maarja.lall@justdigi.ee::c7cf4b01-9190-4483-a66e-c79df27776f4"/>
  </w15:person>
  <w15:person w15:author="Maarja-Liis Lall - JUSTDIGI">
    <w15:presenceInfo w15:providerId="AD" w15:userId="S::maarja.lall@justdigi.ee::c7cf4b01-9190-4483-a66e-c79df27776f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6F"/>
    <w:rsid w:val="000225CA"/>
    <w:rsid w:val="000364E3"/>
    <w:rsid w:val="00041401"/>
    <w:rsid w:val="00047F8A"/>
    <w:rsid w:val="000521AA"/>
    <w:rsid w:val="00055BD8"/>
    <w:rsid w:val="000650B7"/>
    <w:rsid w:val="000918B1"/>
    <w:rsid w:val="00096CE5"/>
    <w:rsid w:val="00097E00"/>
    <w:rsid w:val="000B1E69"/>
    <w:rsid w:val="000F32BD"/>
    <w:rsid w:val="000F5B11"/>
    <w:rsid w:val="00141A78"/>
    <w:rsid w:val="001A6A42"/>
    <w:rsid w:val="001B105A"/>
    <w:rsid w:val="001B2F4B"/>
    <w:rsid w:val="001B312C"/>
    <w:rsid w:val="001C3078"/>
    <w:rsid w:val="001D1452"/>
    <w:rsid w:val="001D5802"/>
    <w:rsid w:val="001E06AC"/>
    <w:rsid w:val="001F4AE8"/>
    <w:rsid w:val="0020228B"/>
    <w:rsid w:val="00204A1D"/>
    <w:rsid w:val="00225C54"/>
    <w:rsid w:val="002337EA"/>
    <w:rsid w:val="00252C39"/>
    <w:rsid w:val="00257E41"/>
    <w:rsid w:val="00267828"/>
    <w:rsid w:val="002A0075"/>
    <w:rsid w:val="002B2F46"/>
    <w:rsid w:val="002B4A4E"/>
    <w:rsid w:val="002C2B6C"/>
    <w:rsid w:val="002C7FB0"/>
    <w:rsid w:val="002D495F"/>
    <w:rsid w:val="002E62F3"/>
    <w:rsid w:val="003075CA"/>
    <w:rsid w:val="00320B8F"/>
    <w:rsid w:val="0033098F"/>
    <w:rsid w:val="003329BE"/>
    <w:rsid w:val="00337047"/>
    <w:rsid w:val="00352B6F"/>
    <w:rsid w:val="00363470"/>
    <w:rsid w:val="0038060A"/>
    <w:rsid w:val="00386A61"/>
    <w:rsid w:val="00386C7E"/>
    <w:rsid w:val="003877B4"/>
    <w:rsid w:val="003B0F42"/>
    <w:rsid w:val="003C1C56"/>
    <w:rsid w:val="003E1348"/>
    <w:rsid w:val="003E6A5C"/>
    <w:rsid w:val="00402F2F"/>
    <w:rsid w:val="00412E07"/>
    <w:rsid w:val="00421DD6"/>
    <w:rsid w:val="00445EE0"/>
    <w:rsid w:val="00455D10"/>
    <w:rsid w:val="004945D1"/>
    <w:rsid w:val="0049473B"/>
    <w:rsid w:val="00496D3F"/>
    <w:rsid w:val="004A0261"/>
    <w:rsid w:val="004A116C"/>
    <w:rsid w:val="004A2A3D"/>
    <w:rsid w:val="004A702A"/>
    <w:rsid w:val="004B16B7"/>
    <w:rsid w:val="004B45FC"/>
    <w:rsid w:val="004D201C"/>
    <w:rsid w:val="00502E73"/>
    <w:rsid w:val="0051578C"/>
    <w:rsid w:val="00516FD7"/>
    <w:rsid w:val="005377C2"/>
    <w:rsid w:val="005636FE"/>
    <w:rsid w:val="0057317F"/>
    <w:rsid w:val="00583AE4"/>
    <w:rsid w:val="00594610"/>
    <w:rsid w:val="005F184C"/>
    <w:rsid w:val="005F2AB8"/>
    <w:rsid w:val="00600C85"/>
    <w:rsid w:val="006028AA"/>
    <w:rsid w:val="00612807"/>
    <w:rsid w:val="006616E7"/>
    <w:rsid w:val="0066325B"/>
    <w:rsid w:val="006657D0"/>
    <w:rsid w:val="00670DF7"/>
    <w:rsid w:val="00694819"/>
    <w:rsid w:val="0069535D"/>
    <w:rsid w:val="006A37D1"/>
    <w:rsid w:val="006B0BC4"/>
    <w:rsid w:val="006B322D"/>
    <w:rsid w:val="006D6D15"/>
    <w:rsid w:val="0070073D"/>
    <w:rsid w:val="0071290E"/>
    <w:rsid w:val="00715CCE"/>
    <w:rsid w:val="007259B9"/>
    <w:rsid w:val="0074128C"/>
    <w:rsid w:val="00743879"/>
    <w:rsid w:val="00751AEA"/>
    <w:rsid w:val="0075208A"/>
    <w:rsid w:val="0076791A"/>
    <w:rsid w:val="0079221C"/>
    <w:rsid w:val="007A1151"/>
    <w:rsid w:val="007D3F5F"/>
    <w:rsid w:val="007D4F39"/>
    <w:rsid w:val="007F4388"/>
    <w:rsid w:val="007F76ED"/>
    <w:rsid w:val="00800265"/>
    <w:rsid w:val="00832526"/>
    <w:rsid w:val="00863506"/>
    <w:rsid w:val="00866E83"/>
    <w:rsid w:val="00884D73"/>
    <w:rsid w:val="00891EAA"/>
    <w:rsid w:val="00897421"/>
    <w:rsid w:val="008A3F63"/>
    <w:rsid w:val="008D4E2C"/>
    <w:rsid w:val="008D6765"/>
    <w:rsid w:val="008E72D5"/>
    <w:rsid w:val="009123D7"/>
    <w:rsid w:val="009236CE"/>
    <w:rsid w:val="00942F36"/>
    <w:rsid w:val="00943035"/>
    <w:rsid w:val="0094666D"/>
    <w:rsid w:val="00953395"/>
    <w:rsid w:val="00961283"/>
    <w:rsid w:val="00992CAB"/>
    <w:rsid w:val="009D53D1"/>
    <w:rsid w:val="009E1362"/>
    <w:rsid w:val="009E1BB0"/>
    <w:rsid w:val="00A0D209"/>
    <w:rsid w:val="00A35F9B"/>
    <w:rsid w:val="00A70611"/>
    <w:rsid w:val="00A85135"/>
    <w:rsid w:val="00AC3739"/>
    <w:rsid w:val="00B216D1"/>
    <w:rsid w:val="00B31B47"/>
    <w:rsid w:val="00B359BC"/>
    <w:rsid w:val="00B372F6"/>
    <w:rsid w:val="00B5105B"/>
    <w:rsid w:val="00B844D2"/>
    <w:rsid w:val="00B90CDA"/>
    <w:rsid w:val="00BA0032"/>
    <w:rsid w:val="00BB0DA5"/>
    <w:rsid w:val="00BB6CF7"/>
    <w:rsid w:val="00BE7B39"/>
    <w:rsid w:val="00BF1C52"/>
    <w:rsid w:val="00C07A20"/>
    <w:rsid w:val="00C32268"/>
    <w:rsid w:val="00C328BD"/>
    <w:rsid w:val="00C35144"/>
    <w:rsid w:val="00C36E46"/>
    <w:rsid w:val="00C90322"/>
    <w:rsid w:val="00CE31FC"/>
    <w:rsid w:val="00D17A2E"/>
    <w:rsid w:val="00D2333D"/>
    <w:rsid w:val="00D474CB"/>
    <w:rsid w:val="00D55545"/>
    <w:rsid w:val="00D6064B"/>
    <w:rsid w:val="00D85419"/>
    <w:rsid w:val="00D94FC0"/>
    <w:rsid w:val="00DA7DCA"/>
    <w:rsid w:val="00DE17C7"/>
    <w:rsid w:val="00DF331C"/>
    <w:rsid w:val="00DF53C9"/>
    <w:rsid w:val="00E21598"/>
    <w:rsid w:val="00E36899"/>
    <w:rsid w:val="00E401B7"/>
    <w:rsid w:val="00E52237"/>
    <w:rsid w:val="00E5295A"/>
    <w:rsid w:val="00E61160"/>
    <w:rsid w:val="00E816B3"/>
    <w:rsid w:val="00E8367B"/>
    <w:rsid w:val="00EB37AE"/>
    <w:rsid w:val="00ED2092"/>
    <w:rsid w:val="00EE180E"/>
    <w:rsid w:val="00EF1AF9"/>
    <w:rsid w:val="00F00AC7"/>
    <w:rsid w:val="00F219DF"/>
    <w:rsid w:val="00F26EC5"/>
    <w:rsid w:val="00F4765A"/>
    <w:rsid w:val="00F76D9B"/>
    <w:rsid w:val="00F97D39"/>
    <w:rsid w:val="00FB31C8"/>
    <w:rsid w:val="00FC0EC9"/>
    <w:rsid w:val="00FE020D"/>
    <w:rsid w:val="019F7D9F"/>
    <w:rsid w:val="01B0E24D"/>
    <w:rsid w:val="02723947"/>
    <w:rsid w:val="028D62EE"/>
    <w:rsid w:val="02F206B3"/>
    <w:rsid w:val="032A1514"/>
    <w:rsid w:val="03411B4E"/>
    <w:rsid w:val="03448C43"/>
    <w:rsid w:val="03DA734A"/>
    <w:rsid w:val="041D21B6"/>
    <w:rsid w:val="04526BE3"/>
    <w:rsid w:val="045E1843"/>
    <w:rsid w:val="04D36D1E"/>
    <w:rsid w:val="04EB89F6"/>
    <w:rsid w:val="051D30DC"/>
    <w:rsid w:val="057E5146"/>
    <w:rsid w:val="05DC59A6"/>
    <w:rsid w:val="05F00161"/>
    <w:rsid w:val="06203144"/>
    <w:rsid w:val="068D645B"/>
    <w:rsid w:val="06A97021"/>
    <w:rsid w:val="06C3F2F4"/>
    <w:rsid w:val="071D75E2"/>
    <w:rsid w:val="0734BB17"/>
    <w:rsid w:val="073A08C9"/>
    <w:rsid w:val="07BDFE08"/>
    <w:rsid w:val="07C34AC1"/>
    <w:rsid w:val="07CF306A"/>
    <w:rsid w:val="07F1EE06"/>
    <w:rsid w:val="0902D20F"/>
    <w:rsid w:val="09921FB5"/>
    <w:rsid w:val="09CCB573"/>
    <w:rsid w:val="09E546A1"/>
    <w:rsid w:val="0A4198FC"/>
    <w:rsid w:val="0AF7164D"/>
    <w:rsid w:val="0AFAF6F5"/>
    <w:rsid w:val="0B33B110"/>
    <w:rsid w:val="0B3AA0EF"/>
    <w:rsid w:val="0B8A552E"/>
    <w:rsid w:val="0BB4C8B2"/>
    <w:rsid w:val="0BB83BAC"/>
    <w:rsid w:val="0BB9D2E4"/>
    <w:rsid w:val="0C053523"/>
    <w:rsid w:val="0C4E51B3"/>
    <w:rsid w:val="0C67DDE6"/>
    <w:rsid w:val="0C68A424"/>
    <w:rsid w:val="0D1C7434"/>
    <w:rsid w:val="0D227A37"/>
    <w:rsid w:val="0D5126E2"/>
    <w:rsid w:val="0DA63FE7"/>
    <w:rsid w:val="0DB0437E"/>
    <w:rsid w:val="0E10F93F"/>
    <w:rsid w:val="0E12A814"/>
    <w:rsid w:val="0E27B0CB"/>
    <w:rsid w:val="0EA2D3CC"/>
    <w:rsid w:val="0F77F531"/>
    <w:rsid w:val="0F866B9E"/>
    <w:rsid w:val="10CB4DD9"/>
    <w:rsid w:val="10EBF9AD"/>
    <w:rsid w:val="11514730"/>
    <w:rsid w:val="116B8201"/>
    <w:rsid w:val="119E6DC4"/>
    <w:rsid w:val="11A37BED"/>
    <w:rsid w:val="11CEB424"/>
    <w:rsid w:val="1235484B"/>
    <w:rsid w:val="1235AB64"/>
    <w:rsid w:val="128CE527"/>
    <w:rsid w:val="1292D626"/>
    <w:rsid w:val="1294EC27"/>
    <w:rsid w:val="129D9889"/>
    <w:rsid w:val="13AFE6A4"/>
    <w:rsid w:val="1456B7FA"/>
    <w:rsid w:val="14CFAB99"/>
    <w:rsid w:val="1509192D"/>
    <w:rsid w:val="15385B6E"/>
    <w:rsid w:val="154F6095"/>
    <w:rsid w:val="166A7A10"/>
    <w:rsid w:val="168D77E5"/>
    <w:rsid w:val="17819389"/>
    <w:rsid w:val="17B6B47A"/>
    <w:rsid w:val="17B9A077"/>
    <w:rsid w:val="17E94B12"/>
    <w:rsid w:val="17F2D8B7"/>
    <w:rsid w:val="181B3000"/>
    <w:rsid w:val="18486733"/>
    <w:rsid w:val="1866F965"/>
    <w:rsid w:val="1900F24C"/>
    <w:rsid w:val="195C19A9"/>
    <w:rsid w:val="1965D182"/>
    <w:rsid w:val="19A8DB4B"/>
    <w:rsid w:val="19DCB749"/>
    <w:rsid w:val="19E9A4DD"/>
    <w:rsid w:val="1A29BB6E"/>
    <w:rsid w:val="1A65DF13"/>
    <w:rsid w:val="1A990E25"/>
    <w:rsid w:val="1B30835F"/>
    <w:rsid w:val="1B37D28F"/>
    <w:rsid w:val="1BA0F57F"/>
    <w:rsid w:val="1BA6DAE5"/>
    <w:rsid w:val="1BD259EA"/>
    <w:rsid w:val="1C07F687"/>
    <w:rsid w:val="1C39925C"/>
    <w:rsid w:val="1C418DFF"/>
    <w:rsid w:val="1C6182D4"/>
    <w:rsid w:val="1C67C00E"/>
    <w:rsid w:val="1CE31F1C"/>
    <w:rsid w:val="1D2049D0"/>
    <w:rsid w:val="1D508479"/>
    <w:rsid w:val="1D69811E"/>
    <w:rsid w:val="1DF916C6"/>
    <w:rsid w:val="1DFB2ADB"/>
    <w:rsid w:val="1E7B3280"/>
    <w:rsid w:val="1ECA0C5F"/>
    <w:rsid w:val="1EDA7A22"/>
    <w:rsid w:val="1EE01306"/>
    <w:rsid w:val="1F30A18C"/>
    <w:rsid w:val="1F7D9A98"/>
    <w:rsid w:val="1FCA193D"/>
    <w:rsid w:val="1FD96D73"/>
    <w:rsid w:val="2019C79D"/>
    <w:rsid w:val="2035FB12"/>
    <w:rsid w:val="207837F2"/>
    <w:rsid w:val="20CEF014"/>
    <w:rsid w:val="20D971EA"/>
    <w:rsid w:val="2109F84E"/>
    <w:rsid w:val="21126BEE"/>
    <w:rsid w:val="2115579D"/>
    <w:rsid w:val="212725DE"/>
    <w:rsid w:val="21467C85"/>
    <w:rsid w:val="222F25B3"/>
    <w:rsid w:val="22822B98"/>
    <w:rsid w:val="2292C80F"/>
    <w:rsid w:val="233C3E29"/>
    <w:rsid w:val="2367B0FD"/>
    <w:rsid w:val="23E00E07"/>
    <w:rsid w:val="23F974E6"/>
    <w:rsid w:val="247B2123"/>
    <w:rsid w:val="24A052BE"/>
    <w:rsid w:val="24B2AE6E"/>
    <w:rsid w:val="24FBFDA3"/>
    <w:rsid w:val="2510A664"/>
    <w:rsid w:val="2524CF64"/>
    <w:rsid w:val="2581CEA4"/>
    <w:rsid w:val="258ACC06"/>
    <w:rsid w:val="259E7175"/>
    <w:rsid w:val="25C2BA64"/>
    <w:rsid w:val="25C5ED51"/>
    <w:rsid w:val="25E14647"/>
    <w:rsid w:val="25F69936"/>
    <w:rsid w:val="25FBB79B"/>
    <w:rsid w:val="26C481F4"/>
    <w:rsid w:val="27141A26"/>
    <w:rsid w:val="2714E781"/>
    <w:rsid w:val="2731E350"/>
    <w:rsid w:val="2738FEA0"/>
    <w:rsid w:val="27DDE2B2"/>
    <w:rsid w:val="28291E64"/>
    <w:rsid w:val="28EA1DF1"/>
    <w:rsid w:val="290FD0CC"/>
    <w:rsid w:val="291F13A0"/>
    <w:rsid w:val="29556E24"/>
    <w:rsid w:val="296D75BE"/>
    <w:rsid w:val="29A5310C"/>
    <w:rsid w:val="29A89D15"/>
    <w:rsid w:val="29E76623"/>
    <w:rsid w:val="2A880031"/>
    <w:rsid w:val="2ABD274A"/>
    <w:rsid w:val="2ACF8B78"/>
    <w:rsid w:val="2ADA0FCB"/>
    <w:rsid w:val="2BBA581F"/>
    <w:rsid w:val="2BE2F2F5"/>
    <w:rsid w:val="2C876368"/>
    <w:rsid w:val="2CA4D6C7"/>
    <w:rsid w:val="2CB30945"/>
    <w:rsid w:val="2CD87210"/>
    <w:rsid w:val="2DC69E29"/>
    <w:rsid w:val="2DC7E21E"/>
    <w:rsid w:val="2E0EF8DC"/>
    <w:rsid w:val="2E3C147B"/>
    <w:rsid w:val="2E86101C"/>
    <w:rsid w:val="2EAC7060"/>
    <w:rsid w:val="2ED8AC62"/>
    <w:rsid w:val="2EF29506"/>
    <w:rsid w:val="2F2247E7"/>
    <w:rsid w:val="2F6AF09F"/>
    <w:rsid w:val="2FB26279"/>
    <w:rsid w:val="2FD3804B"/>
    <w:rsid w:val="3115A408"/>
    <w:rsid w:val="312BEB7B"/>
    <w:rsid w:val="31AF007B"/>
    <w:rsid w:val="320F3B26"/>
    <w:rsid w:val="322950AD"/>
    <w:rsid w:val="3249BCC3"/>
    <w:rsid w:val="3269EADA"/>
    <w:rsid w:val="32ACDFC2"/>
    <w:rsid w:val="3384130B"/>
    <w:rsid w:val="33A3853B"/>
    <w:rsid w:val="3432BF92"/>
    <w:rsid w:val="3462A698"/>
    <w:rsid w:val="3469F29C"/>
    <w:rsid w:val="346F2A87"/>
    <w:rsid w:val="34B2FA4A"/>
    <w:rsid w:val="35422FB9"/>
    <w:rsid w:val="3543045F"/>
    <w:rsid w:val="36A3B7C1"/>
    <w:rsid w:val="36A7EA69"/>
    <w:rsid w:val="36D12D34"/>
    <w:rsid w:val="379CFE0D"/>
    <w:rsid w:val="37A39381"/>
    <w:rsid w:val="37AA2B83"/>
    <w:rsid w:val="37D27F8F"/>
    <w:rsid w:val="383568CF"/>
    <w:rsid w:val="385FBBA4"/>
    <w:rsid w:val="3874BB80"/>
    <w:rsid w:val="38D4A790"/>
    <w:rsid w:val="39A2AE01"/>
    <w:rsid w:val="3A539C4D"/>
    <w:rsid w:val="3A8D2B98"/>
    <w:rsid w:val="3A9A6EB0"/>
    <w:rsid w:val="3B3DCB22"/>
    <w:rsid w:val="3BBCFAD8"/>
    <w:rsid w:val="3C0A6A36"/>
    <w:rsid w:val="3C4F0F94"/>
    <w:rsid w:val="3C81429C"/>
    <w:rsid w:val="3C839654"/>
    <w:rsid w:val="3CBDFC1E"/>
    <w:rsid w:val="3CCBF4EC"/>
    <w:rsid w:val="3CE53179"/>
    <w:rsid w:val="3D4AEA0A"/>
    <w:rsid w:val="3E9FB7E1"/>
    <w:rsid w:val="3EF71011"/>
    <w:rsid w:val="3F0FB65D"/>
    <w:rsid w:val="3F246515"/>
    <w:rsid w:val="3F949E9C"/>
    <w:rsid w:val="3FE87FFB"/>
    <w:rsid w:val="40032EA9"/>
    <w:rsid w:val="402657E3"/>
    <w:rsid w:val="402E7F35"/>
    <w:rsid w:val="40AE4E90"/>
    <w:rsid w:val="40BA7F0B"/>
    <w:rsid w:val="40C85F6C"/>
    <w:rsid w:val="411FECAA"/>
    <w:rsid w:val="415C8711"/>
    <w:rsid w:val="416D238C"/>
    <w:rsid w:val="4185765A"/>
    <w:rsid w:val="41BA5DE7"/>
    <w:rsid w:val="42230C9D"/>
    <w:rsid w:val="427914E6"/>
    <w:rsid w:val="43116DBD"/>
    <w:rsid w:val="44901B2F"/>
    <w:rsid w:val="44E825A0"/>
    <w:rsid w:val="4503112F"/>
    <w:rsid w:val="451B7165"/>
    <w:rsid w:val="456F07FF"/>
    <w:rsid w:val="457E3893"/>
    <w:rsid w:val="45A3E1B8"/>
    <w:rsid w:val="45AFCF00"/>
    <w:rsid w:val="45D65734"/>
    <w:rsid w:val="4631A89F"/>
    <w:rsid w:val="463B5E09"/>
    <w:rsid w:val="4668CC09"/>
    <w:rsid w:val="466A67D5"/>
    <w:rsid w:val="47FC8828"/>
    <w:rsid w:val="48369BC3"/>
    <w:rsid w:val="48538834"/>
    <w:rsid w:val="48B61E97"/>
    <w:rsid w:val="48C8362A"/>
    <w:rsid w:val="48D15CE9"/>
    <w:rsid w:val="48D4F567"/>
    <w:rsid w:val="48EC55CE"/>
    <w:rsid w:val="491034B6"/>
    <w:rsid w:val="49370DE2"/>
    <w:rsid w:val="497D2D3C"/>
    <w:rsid w:val="4A117C22"/>
    <w:rsid w:val="4A3316A1"/>
    <w:rsid w:val="4A69B0B0"/>
    <w:rsid w:val="4AB9A9F4"/>
    <w:rsid w:val="4B13BE22"/>
    <w:rsid w:val="4C3908F7"/>
    <w:rsid w:val="4C95155F"/>
    <w:rsid w:val="4CADC65C"/>
    <w:rsid w:val="4CB3FA18"/>
    <w:rsid w:val="4CB8F347"/>
    <w:rsid w:val="4CD28D2C"/>
    <w:rsid w:val="4D222436"/>
    <w:rsid w:val="4D58190E"/>
    <w:rsid w:val="4DDD5CC5"/>
    <w:rsid w:val="4E069902"/>
    <w:rsid w:val="4E5EDB10"/>
    <w:rsid w:val="4E70079F"/>
    <w:rsid w:val="4EEB5B0F"/>
    <w:rsid w:val="4F1302F9"/>
    <w:rsid w:val="4F18943F"/>
    <w:rsid w:val="4F213582"/>
    <w:rsid w:val="4FC62E33"/>
    <w:rsid w:val="50252B15"/>
    <w:rsid w:val="504F833E"/>
    <w:rsid w:val="509838A8"/>
    <w:rsid w:val="50B9EFC5"/>
    <w:rsid w:val="50CB5749"/>
    <w:rsid w:val="5131377B"/>
    <w:rsid w:val="51346775"/>
    <w:rsid w:val="51493E6A"/>
    <w:rsid w:val="51CCB54F"/>
    <w:rsid w:val="520DFAE6"/>
    <w:rsid w:val="525E32D3"/>
    <w:rsid w:val="52CCB097"/>
    <w:rsid w:val="52FAF26D"/>
    <w:rsid w:val="532E45F0"/>
    <w:rsid w:val="536245EB"/>
    <w:rsid w:val="536420AA"/>
    <w:rsid w:val="537DB710"/>
    <w:rsid w:val="541DDA7F"/>
    <w:rsid w:val="544AD818"/>
    <w:rsid w:val="54C06398"/>
    <w:rsid w:val="550760E5"/>
    <w:rsid w:val="552BA848"/>
    <w:rsid w:val="553D2176"/>
    <w:rsid w:val="569FD909"/>
    <w:rsid w:val="56C1E392"/>
    <w:rsid w:val="56EAAD42"/>
    <w:rsid w:val="5719970A"/>
    <w:rsid w:val="57BBA315"/>
    <w:rsid w:val="583BDEAD"/>
    <w:rsid w:val="58E780F6"/>
    <w:rsid w:val="598FA3B1"/>
    <w:rsid w:val="59D227D8"/>
    <w:rsid w:val="59DCB070"/>
    <w:rsid w:val="59ED9DB4"/>
    <w:rsid w:val="59F0D687"/>
    <w:rsid w:val="59F25907"/>
    <w:rsid w:val="5A1AD358"/>
    <w:rsid w:val="5A2E6A8E"/>
    <w:rsid w:val="5A369B74"/>
    <w:rsid w:val="5ADDFDEC"/>
    <w:rsid w:val="5B26D2E5"/>
    <w:rsid w:val="5B85B3E4"/>
    <w:rsid w:val="5C563E8D"/>
    <w:rsid w:val="5C59B4BC"/>
    <w:rsid w:val="5C845888"/>
    <w:rsid w:val="5CD11951"/>
    <w:rsid w:val="5CE879BE"/>
    <w:rsid w:val="5CEC6868"/>
    <w:rsid w:val="5D3C0B88"/>
    <w:rsid w:val="5D56EE42"/>
    <w:rsid w:val="5D7580F2"/>
    <w:rsid w:val="5D94D661"/>
    <w:rsid w:val="5DA21C0F"/>
    <w:rsid w:val="5DB25952"/>
    <w:rsid w:val="5DF835BB"/>
    <w:rsid w:val="5EE613F7"/>
    <w:rsid w:val="5F2541A2"/>
    <w:rsid w:val="60119A65"/>
    <w:rsid w:val="6029EA37"/>
    <w:rsid w:val="6068A537"/>
    <w:rsid w:val="60F4F264"/>
    <w:rsid w:val="6100AEC8"/>
    <w:rsid w:val="615186B1"/>
    <w:rsid w:val="6161B1BF"/>
    <w:rsid w:val="6167B855"/>
    <w:rsid w:val="62EAE279"/>
    <w:rsid w:val="63107EE2"/>
    <w:rsid w:val="63377D43"/>
    <w:rsid w:val="6410539F"/>
    <w:rsid w:val="64140027"/>
    <w:rsid w:val="645BD4B7"/>
    <w:rsid w:val="64A84231"/>
    <w:rsid w:val="652317BB"/>
    <w:rsid w:val="65789D15"/>
    <w:rsid w:val="65BF7901"/>
    <w:rsid w:val="66A18811"/>
    <w:rsid w:val="66A4CB64"/>
    <w:rsid w:val="66C643F5"/>
    <w:rsid w:val="684D802A"/>
    <w:rsid w:val="68A66A0A"/>
    <w:rsid w:val="68DB9990"/>
    <w:rsid w:val="69844522"/>
    <w:rsid w:val="69B40FCA"/>
    <w:rsid w:val="69CB7E22"/>
    <w:rsid w:val="6A0D740E"/>
    <w:rsid w:val="6B1EAD10"/>
    <w:rsid w:val="6B584665"/>
    <w:rsid w:val="6B8A6F80"/>
    <w:rsid w:val="6BBB783F"/>
    <w:rsid w:val="6C1AFBFB"/>
    <w:rsid w:val="6C464766"/>
    <w:rsid w:val="6C70C63A"/>
    <w:rsid w:val="6CC3CA16"/>
    <w:rsid w:val="6D0FF415"/>
    <w:rsid w:val="6D34AC96"/>
    <w:rsid w:val="6D37A460"/>
    <w:rsid w:val="6D7DD4A7"/>
    <w:rsid w:val="6E7B55E0"/>
    <w:rsid w:val="6EBD4E4C"/>
    <w:rsid w:val="6F245A2D"/>
    <w:rsid w:val="6FF88F6E"/>
    <w:rsid w:val="70A192C0"/>
    <w:rsid w:val="70D2BB64"/>
    <w:rsid w:val="70F61D10"/>
    <w:rsid w:val="714DF641"/>
    <w:rsid w:val="71841372"/>
    <w:rsid w:val="71CE1195"/>
    <w:rsid w:val="728414B7"/>
    <w:rsid w:val="72B7AB65"/>
    <w:rsid w:val="72FB990F"/>
    <w:rsid w:val="73513A49"/>
    <w:rsid w:val="736D8608"/>
    <w:rsid w:val="739F4568"/>
    <w:rsid w:val="73A1F1AF"/>
    <w:rsid w:val="73D82568"/>
    <w:rsid w:val="744A8198"/>
    <w:rsid w:val="74F05953"/>
    <w:rsid w:val="75A2B6DF"/>
    <w:rsid w:val="76A90FA1"/>
    <w:rsid w:val="772BFA0C"/>
    <w:rsid w:val="7762330B"/>
    <w:rsid w:val="7777B9E3"/>
    <w:rsid w:val="777EB7DF"/>
    <w:rsid w:val="7796C32E"/>
    <w:rsid w:val="77B3A9C4"/>
    <w:rsid w:val="77E24465"/>
    <w:rsid w:val="77F5C174"/>
    <w:rsid w:val="77F7083F"/>
    <w:rsid w:val="7807F39C"/>
    <w:rsid w:val="782AE5BF"/>
    <w:rsid w:val="78A86A67"/>
    <w:rsid w:val="78E7B791"/>
    <w:rsid w:val="7908591E"/>
    <w:rsid w:val="7954561A"/>
    <w:rsid w:val="795B0190"/>
    <w:rsid w:val="7969062A"/>
    <w:rsid w:val="79DB41BD"/>
    <w:rsid w:val="79F65DD5"/>
    <w:rsid w:val="7A318C0E"/>
    <w:rsid w:val="7A8E5AA1"/>
    <w:rsid w:val="7A9B2DF7"/>
    <w:rsid w:val="7B60292A"/>
    <w:rsid w:val="7BD7E435"/>
    <w:rsid w:val="7C218C16"/>
    <w:rsid w:val="7C2A9F1A"/>
    <w:rsid w:val="7C34F664"/>
    <w:rsid w:val="7C53E1D4"/>
    <w:rsid w:val="7D403F19"/>
    <w:rsid w:val="7D4722FC"/>
    <w:rsid w:val="7D628AF8"/>
    <w:rsid w:val="7D71912B"/>
    <w:rsid w:val="7D86AB6E"/>
    <w:rsid w:val="7DAAD3EA"/>
    <w:rsid w:val="7DC4035B"/>
    <w:rsid w:val="7DE1122B"/>
    <w:rsid w:val="7E0875B9"/>
    <w:rsid w:val="7E1B8C81"/>
    <w:rsid w:val="7E2BA9B8"/>
    <w:rsid w:val="7E62F241"/>
    <w:rsid w:val="7ECF52D3"/>
    <w:rsid w:val="7EDD47F5"/>
    <w:rsid w:val="7F30CAA8"/>
    <w:rsid w:val="7FBB4E10"/>
    <w:rsid w:val="7FDA4535"/>
    <w:rsid w:val="7FE9C87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FDAF2"/>
  <w15:chartTrackingRefBased/>
  <w15:docId w15:val="{25492ADC-6F58-48D7-8208-2D5A4856B64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352B6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52B6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52B6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52B6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52B6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52B6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52B6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52B6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52B6F"/>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352B6F"/>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352B6F"/>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352B6F"/>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352B6F"/>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352B6F"/>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352B6F"/>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352B6F"/>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352B6F"/>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352B6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52B6F"/>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352B6F"/>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352B6F"/>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352B6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52B6F"/>
    <w:pPr>
      <w:spacing w:before="160"/>
      <w:jc w:val="center"/>
    </w:pPr>
    <w:rPr>
      <w:i/>
      <w:iCs/>
      <w:color w:val="404040" w:themeColor="text1" w:themeTint="BF"/>
    </w:rPr>
  </w:style>
  <w:style w:type="character" w:styleId="TsitaatMrk" w:customStyle="1">
    <w:name w:val="Tsitaat Märk"/>
    <w:basedOn w:val="Liguvaikefont"/>
    <w:link w:val="Tsitaat"/>
    <w:uiPriority w:val="29"/>
    <w:rsid w:val="00352B6F"/>
    <w:rPr>
      <w:i/>
      <w:iCs/>
      <w:color w:val="404040" w:themeColor="text1" w:themeTint="BF"/>
    </w:rPr>
  </w:style>
  <w:style w:type="paragraph" w:styleId="Loendilik">
    <w:name w:val="List Paragraph"/>
    <w:basedOn w:val="Normaallaad"/>
    <w:uiPriority w:val="34"/>
    <w:qFormat/>
    <w:rsid w:val="00352B6F"/>
    <w:pPr>
      <w:ind w:left="720"/>
      <w:contextualSpacing/>
    </w:pPr>
  </w:style>
  <w:style w:type="character" w:styleId="Selgeltmrgatavrhutus">
    <w:name w:val="Intense Emphasis"/>
    <w:basedOn w:val="Liguvaikefont"/>
    <w:uiPriority w:val="21"/>
    <w:qFormat/>
    <w:rsid w:val="00352B6F"/>
    <w:rPr>
      <w:i/>
      <w:iCs/>
      <w:color w:val="0F4761" w:themeColor="accent1" w:themeShade="BF"/>
    </w:rPr>
  </w:style>
  <w:style w:type="paragraph" w:styleId="Selgeltmrgatavtsitaat">
    <w:name w:val="Intense Quote"/>
    <w:basedOn w:val="Normaallaad"/>
    <w:next w:val="Normaallaad"/>
    <w:link w:val="SelgeltmrgatavtsitaatMrk"/>
    <w:uiPriority w:val="30"/>
    <w:qFormat/>
    <w:rsid w:val="00352B6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352B6F"/>
    <w:rPr>
      <w:i/>
      <w:iCs/>
      <w:color w:val="0F4761" w:themeColor="accent1" w:themeShade="BF"/>
    </w:rPr>
  </w:style>
  <w:style w:type="character" w:styleId="Selgeltmrgatavviide">
    <w:name w:val="Intense Reference"/>
    <w:basedOn w:val="Liguvaikefont"/>
    <w:uiPriority w:val="32"/>
    <w:qFormat/>
    <w:rsid w:val="00352B6F"/>
    <w:rPr>
      <w:b/>
      <w:bCs/>
      <w:smallCaps/>
      <w:color w:val="0F4761" w:themeColor="accent1" w:themeShade="BF"/>
      <w:spacing w:val="5"/>
    </w:rPr>
  </w:style>
  <w:style w:type="character" w:styleId="Kommentaariviide">
    <w:name w:val="annotation reference"/>
    <w:basedOn w:val="Liguvaikefont"/>
    <w:uiPriority w:val="99"/>
    <w:semiHidden/>
    <w:unhideWhenUsed/>
    <w:rsid w:val="00751AEA"/>
    <w:rPr>
      <w:sz w:val="16"/>
      <w:szCs w:val="16"/>
    </w:rPr>
  </w:style>
  <w:style w:type="paragraph" w:styleId="Kommentaaritekst">
    <w:name w:val="annotation text"/>
    <w:basedOn w:val="Normaallaad"/>
    <w:link w:val="KommentaaritekstMrk"/>
    <w:uiPriority w:val="99"/>
    <w:unhideWhenUsed/>
    <w:rsid w:val="00751AEA"/>
    <w:pPr>
      <w:spacing w:line="240" w:lineRule="auto"/>
    </w:pPr>
    <w:rPr>
      <w:sz w:val="20"/>
      <w:szCs w:val="20"/>
    </w:rPr>
  </w:style>
  <w:style w:type="character" w:styleId="KommentaaritekstMrk" w:customStyle="1">
    <w:name w:val="Kommentaari tekst Märk"/>
    <w:basedOn w:val="Liguvaikefont"/>
    <w:link w:val="Kommentaaritekst"/>
    <w:uiPriority w:val="99"/>
    <w:rsid w:val="00751AEA"/>
    <w:rPr>
      <w:sz w:val="20"/>
      <w:szCs w:val="20"/>
    </w:rPr>
  </w:style>
  <w:style w:type="paragraph" w:styleId="Kommentaariteema">
    <w:name w:val="annotation subject"/>
    <w:basedOn w:val="Kommentaaritekst"/>
    <w:next w:val="Kommentaaritekst"/>
    <w:link w:val="KommentaariteemaMrk"/>
    <w:uiPriority w:val="99"/>
    <w:semiHidden/>
    <w:unhideWhenUsed/>
    <w:rsid w:val="00751AEA"/>
    <w:rPr>
      <w:b/>
      <w:bCs/>
    </w:rPr>
  </w:style>
  <w:style w:type="character" w:styleId="KommentaariteemaMrk" w:customStyle="1">
    <w:name w:val="Kommentaari teema Märk"/>
    <w:basedOn w:val="KommentaaritekstMrk"/>
    <w:link w:val="Kommentaariteema"/>
    <w:uiPriority w:val="99"/>
    <w:semiHidden/>
    <w:rsid w:val="00751AEA"/>
    <w:rPr>
      <w:b/>
      <w:bCs/>
      <w:sz w:val="20"/>
      <w:szCs w:val="20"/>
    </w:rPr>
  </w:style>
  <w:style w:type="paragraph" w:styleId="Redaktsioon">
    <w:name w:val="Revision"/>
    <w:hidden/>
    <w:uiPriority w:val="99"/>
    <w:semiHidden/>
    <w:rsid w:val="00751AEA"/>
    <w:pPr>
      <w:spacing w:after="0" w:line="240" w:lineRule="auto"/>
    </w:pPr>
  </w:style>
  <w:style w:type="character" w:styleId="Hperlink">
    <w:name w:val="Hyperlink"/>
    <w:basedOn w:val="Liguvaikefont"/>
    <w:uiPriority w:val="99"/>
    <w:unhideWhenUsed/>
    <w:rsid w:val="00BE7B39"/>
    <w:rPr>
      <w:color w:val="467886" w:themeColor="hyperlink"/>
      <w:u w:val="single"/>
    </w:rPr>
  </w:style>
  <w:style w:type="character" w:styleId="Lahendamatamainimine">
    <w:name w:val="Unresolved Mention"/>
    <w:basedOn w:val="Liguvaikefont"/>
    <w:uiPriority w:val="99"/>
    <w:semiHidden/>
    <w:unhideWhenUsed/>
    <w:rsid w:val="00BE7B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&#65279;<?xml version="1.0" encoding="utf-8"?><Relationships xmlns="http://schemas.openxmlformats.org/package/2006/relationships"><Relationship Type="http://schemas.openxmlformats.org/officeDocument/2006/relationships/hyperlink" Target="https://www.riigiteataja.ee/akt/114032025023#para57" TargetMode="External" Id="R63da110ccce948e3" /><Relationship Type="http://schemas.openxmlformats.org/officeDocument/2006/relationships/hyperlink" Target="https://www.justdigi.ee/sites/default/files/documents/2022-10/Eeln%c3%b5u%20ja%20seletuskirja%20vormistamise%20juhend.pdf" TargetMode="External" Id="R3a8e79f9aa5f4652" /></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microsoft.com/office/2019/05/relationships/documenttasks" Target="documenttasks/documenttasks1.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7F88CD46-CD4C-44E8-846F-A915ED8D7F36}">
    <t:Anchor>
      <t:Comment id="82734115"/>
    </t:Anchor>
    <t:History>
      <t:Event id="{8A2A4528-5B0A-4946-9AAF-767EEF415A31}" time="2025-09-08T06:52:39.02Z">
        <t:Attribution userId="S::revo.krause@fin.ee::40ab189b-07d0-4e78-b006-b7f91e3e6c75" userProvider="AD" userName="Revo Krause - RAM"/>
        <t:Anchor>
          <t:Comment id="82734115"/>
        </t:Anchor>
        <t:Create/>
      </t:Event>
      <t:Event id="{2001C14F-B28E-43CC-B757-CFF26833C527}" time="2025-09-08T06:52:39.02Z">
        <t:Attribution userId="S::revo.krause@fin.ee::40ab189b-07d0-4e78-b006-b7f91e3e6c75" userProvider="AD" userName="Revo Krause - RAM"/>
        <t:Anchor>
          <t:Comment id="82734115"/>
        </t:Anchor>
        <t:Assign userId="S::evelyn.liivamagi@fin.ee::7221dc0f-67ac-4161-8fc9-9787b6c2ec21" userProvider="AD" userName="Evelyn Liivamägi - RAM"/>
      </t:Event>
      <t:Event id="{38BFFB91-2128-43A7-B7CF-95AA5627397D}" time="2025-09-08T06:52:39.02Z">
        <t:Attribution userId="S::revo.krause@fin.ee::40ab189b-07d0-4e78-b006-b7f91e3e6c75" userProvider="AD" userName="Revo Krause - RAM"/>
        <t:Anchor>
          <t:Comment id="82734115"/>
        </t:Anchor>
        <t:SetTitle title="@Evelyn Liivamägi - RAM Arutasime Raineriga hommikul ja jõudsime sinna, et kuna lg 1 räägib õigusest küsida, ning lg 2 kohustusest anda, siis täiendame mõlemad lg-d sama lausega. Selliselt oleks igati ka loogiline, et kui täpsustame seda osa mida õigus …"/>
      </t:Event>
      <t:Event id="{6BF378B1-95FF-4D03-8882-F9261CB40BB9}" time="2025-09-08T12:36:27.955Z">
        <t:Attribution userId="S::revo.krause@fin.ee::40ab189b-07d0-4e78-b006-b7f91e3e6c75" userProvider="AD" userName="Revo Krause - RAM"/>
        <t:Progress percentComplete="100"/>
      </t:Event>
    </t:History>
  </t:Task>
  <t:Task id="{8727BC48-6E5A-47BA-8336-B4396E78E0D6}">
    <t:Anchor>
      <t:Comment id="1365195083"/>
    </t:Anchor>
    <t:History>
      <t:Event id="{9E4518E7-199C-4279-A1CC-BC20847A806F}" time="2025-09-08T06:52:39.02Z">
        <t:Attribution userId="S::revo.krause@fin.ee::40ab189b-07d0-4e78-b006-b7f91e3e6c75" userProvider="AD" userName="Revo Krause - RAM"/>
        <t:Anchor>
          <t:Comment id="1365195083"/>
        </t:Anchor>
        <t:Create/>
      </t:Event>
      <t:Event id="{D673C3A5-8EB2-4E76-A085-083455553A14}" time="2025-09-08T06:52:39.02Z">
        <t:Attribution userId="S::revo.krause@fin.ee::40ab189b-07d0-4e78-b006-b7f91e3e6c75" userProvider="AD" userName="Revo Krause - RAM"/>
        <t:Anchor>
          <t:Comment id="1365195083"/>
        </t:Anchor>
        <t:Assign userId="S::evelyn.liivamagi@fin.ee::7221dc0f-67ac-4161-8fc9-9787b6c2ec21" userProvider="AD" userName="Evelyn Liivamägi - RAM"/>
      </t:Event>
      <t:Event id="{7B6556DE-ACA8-47A3-8318-0749F9941CFF}" time="2025-09-08T06:52:39.02Z">
        <t:Attribution userId="S::revo.krause@fin.ee::40ab189b-07d0-4e78-b006-b7f91e3e6c75" userProvider="AD" userName="Revo Krause - RAM"/>
        <t:Anchor>
          <t:Comment id="1365195083"/>
        </t:Anchor>
        <t:SetTitle title="@Evelyn Liivamägi - RAM Arutasime Raineriga hommikul ja jõudsime sinna, et kuna lg 1 räägib õigusest küsida, ning lg 2 kohustusest anda, siis täiendame mõlemad lg-d sama lausega. Selliselt oleks igati ka loogiline, et kui täpsustame seda osa mida õigus …"/>
      </t:Event>
    </t:History>
  </t:Task>
</t:Task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7CDF0F-5D12-4E49-A7FE-967C76DB9CF3}">
  <ds:schemaRefs>
    <ds:schemaRef ds:uri="http://schemas.microsoft.com/sharepoint/v3/contenttype/forms"/>
  </ds:schemaRefs>
</ds:datastoreItem>
</file>

<file path=customXml/itemProps2.xml><?xml version="1.0" encoding="utf-8"?>
<ds:datastoreItem xmlns:ds="http://schemas.openxmlformats.org/officeDocument/2006/customXml" ds:itemID="{98348CE4-DC95-43E9-BCCB-6BA721634E9C}">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3.xml><?xml version="1.0" encoding="utf-8"?>
<ds:datastoreItem xmlns:ds="http://schemas.openxmlformats.org/officeDocument/2006/customXml" ds:itemID="{30400DEA-B190-4176-913F-BA7095C4C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Artur Lundalin - RAM</dc:creator>
  <keywords/>
  <dc:description/>
  <lastModifiedBy>Maarja-Liis Lall - JUSTDIGI</lastModifiedBy>
  <revision>45</revision>
  <dcterms:created xsi:type="dcterms:W3CDTF">2025-09-11T06:51:00.0000000Z</dcterms:created>
  <dcterms:modified xsi:type="dcterms:W3CDTF">2025-09-19T09:56:15.7264714Z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2025-08-14T07:52:21Z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0db9f51c-ea66-4156-93a3-3d0ab8b62116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